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C0EB8">
      <w:pPr>
        <w:pStyle w:val="2"/>
        <w:jc w:val="right"/>
        <w:rPr>
          <w:ins w:id="0" w:author="Angela HARASENIUC" w:date="2025-03-20T11:17:00Z"/>
          <w:rStyle w:val="16"/>
          <w:rFonts w:cstheme="minorHAnsi"/>
          <w:color w:val="auto"/>
          <w:sz w:val="22"/>
          <w:szCs w:val="22"/>
        </w:rPr>
      </w:pPr>
      <w:bookmarkStart w:id="7" w:name="_GoBack"/>
      <w:bookmarkEnd w:id="7"/>
      <w:r>
        <w:rPr>
          <w:rStyle w:val="16"/>
          <w:rFonts w:cstheme="minorHAnsi"/>
          <w:color w:val="auto"/>
          <w:sz w:val="22"/>
          <w:szCs w:val="22"/>
        </w:rPr>
        <w:t xml:space="preserve">Anexa 11 - Declaratie </w:t>
      </w:r>
      <w:ins w:id="1" w:author="Angela HARASENIUC" w:date="2025-03-20T11:17:00Z">
        <w:r>
          <w:rPr>
            <w:rStyle w:val="16"/>
            <w:rFonts w:cstheme="minorHAnsi"/>
            <w:color w:val="auto"/>
            <w:sz w:val="22"/>
            <w:szCs w:val="22"/>
          </w:rPr>
          <w:t xml:space="preserve">privind </w:t>
        </w:r>
      </w:ins>
      <w:r>
        <w:rPr>
          <w:rStyle w:val="16"/>
          <w:rFonts w:cstheme="minorHAnsi"/>
          <w:color w:val="auto"/>
          <w:sz w:val="22"/>
          <w:szCs w:val="22"/>
        </w:rPr>
        <w:t>incadrare</w:t>
      </w:r>
      <w:ins w:id="2" w:author="Angela HARASENIUC" w:date="2025-03-20T11:17:00Z">
        <w:r>
          <w:rPr>
            <w:rStyle w:val="16"/>
            <w:rFonts w:cstheme="minorHAnsi"/>
            <w:color w:val="auto"/>
            <w:sz w:val="22"/>
            <w:szCs w:val="22"/>
          </w:rPr>
          <w:t>a</w:t>
        </w:r>
      </w:ins>
      <w:r>
        <w:rPr>
          <w:rStyle w:val="16"/>
          <w:rFonts w:cstheme="minorHAnsi"/>
          <w:color w:val="auto"/>
          <w:sz w:val="22"/>
          <w:szCs w:val="22"/>
        </w:rPr>
        <w:t xml:space="preserve"> in categoria de micro-intreprindere si</w:t>
      </w:r>
      <w:ins w:id="3" w:author="Angela HARASENIUC" w:date="2025-03-20T11:17:00Z">
        <w:r>
          <w:rPr>
            <w:rStyle w:val="16"/>
            <w:rFonts w:cstheme="minorHAnsi"/>
            <w:color w:val="auto"/>
            <w:sz w:val="22"/>
            <w:szCs w:val="22"/>
          </w:rPr>
          <w:t>/sau</w:t>
        </w:r>
      </w:ins>
      <w:r>
        <w:rPr>
          <w:rStyle w:val="16"/>
          <w:rFonts w:cstheme="minorHAnsi"/>
          <w:color w:val="auto"/>
          <w:sz w:val="22"/>
          <w:szCs w:val="22"/>
        </w:rPr>
        <w:t xml:space="preserve"> intreprindere mica</w:t>
      </w:r>
      <w:ins w:id="4" w:author="Angela HARASENIUC" w:date="2025-03-20T11:16:00Z">
        <w:r>
          <w:rPr>
            <w:rStyle w:val="16"/>
            <w:rFonts w:cstheme="minorHAnsi"/>
            <w:color w:val="auto"/>
            <w:sz w:val="22"/>
            <w:szCs w:val="22"/>
          </w:rPr>
          <w:t xml:space="preserve">, </w:t>
        </w:r>
      </w:ins>
    </w:p>
    <w:p w14:paraId="6E831192">
      <w:pPr>
        <w:pStyle w:val="2"/>
        <w:jc w:val="right"/>
        <w:rPr>
          <w:ins w:id="5" w:author="Angela HARASENIUC" w:date="2025-03-20T11:16:00Z"/>
          <w:rStyle w:val="16"/>
          <w:rFonts w:cstheme="minorHAnsi"/>
          <w:color w:val="auto"/>
          <w:sz w:val="22"/>
          <w:szCs w:val="22"/>
        </w:rPr>
      </w:pPr>
      <w:ins w:id="6" w:author="Angela HARASENIUC" w:date="2025-03-20T11:16:00Z">
        <w:r>
          <w:rPr>
            <w:rStyle w:val="16"/>
            <w:rFonts w:cstheme="minorHAnsi"/>
            <w:color w:val="auto"/>
            <w:sz w:val="22"/>
            <w:szCs w:val="22"/>
          </w:rPr>
          <w:t>la Ghidul de implementare DR 36</w:t>
        </w:r>
      </w:ins>
    </w:p>
    <w:p w14:paraId="7D3BCEB4"/>
    <w:p w14:paraId="5D44BFCC">
      <w:pPr>
        <w:ind w:left="2160" w:hanging="2160"/>
        <w:jc w:val="right"/>
        <w:rPr>
          <w:rFonts w:asciiTheme="minorHAnsi" w:hAnsiTheme="minorHAnsi" w:cstheme="minorHAnsi"/>
          <w:sz w:val="22"/>
          <w:szCs w:val="22"/>
        </w:rPr>
      </w:pPr>
    </w:p>
    <w:p w14:paraId="53681B3E">
      <w:pPr>
        <w:rPr>
          <w:rFonts w:asciiTheme="minorHAnsi" w:hAnsiTheme="minorHAnsi" w:cstheme="minorHAnsi"/>
          <w:sz w:val="22"/>
          <w:szCs w:val="22"/>
        </w:rPr>
      </w:pPr>
    </w:p>
    <w:p w14:paraId="415DED8C">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DECLARAŢIE</w:t>
      </w:r>
    </w:p>
    <w:p w14:paraId="5A115B4F">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privind încadrarea întreprinderii în categoria </w:t>
      </w:r>
      <w:r>
        <w:rPr>
          <w:rStyle w:val="16"/>
          <w:rFonts w:asciiTheme="minorHAnsi" w:hAnsiTheme="minorHAnsi" w:cstheme="minorHAnsi"/>
          <w:b/>
          <w:color w:val="auto"/>
          <w:sz w:val="22"/>
          <w:szCs w:val="22"/>
          <w:u w:val="none"/>
        </w:rPr>
        <w:t>micro-intreprinderilor</w:t>
      </w:r>
      <w:r>
        <w:rPr>
          <w:rFonts w:asciiTheme="minorHAnsi" w:hAnsiTheme="minorHAnsi" w:cstheme="minorHAnsi"/>
          <w:b/>
          <w:bCs/>
          <w:sz w:val="22"/>
          <w:szCs w:val="22"/>
        </w:rPr>
        <w:t xml:space="preserve"> şi</w:t>
      </w:r>
      <w:ins w:id="7" w:author="Angela HARASENIUC" w:date="2025-03-20T11:17:00Z">
        <w:r>
          <w:rPr>
            <w:rFonts w:asciiTheme="minorHAnsi" w:hAnsiTheme="minorHAnsi" w:cstheme="minorHAnsi"/>
            <w:b/>
            <w:bCs/>
            <w:sz w:val="22"/>
            <w:szCs w:val="22"/>
          </w:rPr>
          <w:t>/sau</w:t>
        </w:r>
      </w:ins>
      <w:r>
        <w:rPr>
          <w:rFonts w:asciiTheme="minorHAnsi" w:hAnsiTheme="minorHAnsi" w:cstheme="minorHAnsi"/>
          <w:b/>
          <w:bCs/>
          <w:sz w:val="22"/>
          <w:szCs w:val="22"/>
        </w:rPr>
        <w:t xml:space="preserve"> întreprinderilor mici</w:t>
      </w:r>
    </w:p>
    <w:p w14:paraId="010C9CA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ins w:id="8" w:author="Angela HARASENIUC" w:date="2025-03-20T10:43:00Z">
        <w:r>
          <w:rPr>
            <w:rFonts w:asciiTheme="minorHAnsi" w:hAnsiTheme="minorHAnsi" w:cstheme="minorHAnsi"/>
          </w:rPr>
          <w:t xml:space="preserve"> 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ins>
      <w:r>
        <w:rPr>
          <w:rFonts w:asciiTheme="minorHAnsi" w:hAnsiTheme="minorHAnsi" w:cstheme="minorHAnsi"/>
          <w:sz w:val="22"/>
          <w:szCs w:val="22"/>
        </w:rPr>
        <w:t>]</w:t>
      </w:r>
    </w:p>
    <w:p w14:paraId="56354CE0">
      <w:pPr>
        <w:autoSpaceDE w:val="0"/>
        <w:autoSpaceDN w:val="0"/>
        <w:adjustRightInd w:val="0"/>
        <w:rPr>
          <w:rFonts w:asciiTheme="minorHAnsi" w:hAnsiTheme="minorHAnsi" w:cstheme="minorHAnsi"/>
          <w:b/>
          <w:bCs/>
          <w:sz w:val="22"/>
          <w:szCs w:val="22"/>
        </w:rPr>
      </w:pPr>
    </w:p>
    <w:p w14:paraId="489F845B">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I. Date de identificare a întreprinderii </w:t>
      </w:r>
    </w:p>
    <w:p w14:paraId="3BB1FF85">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Denumirea întreprinderii ________________________________________________________________</w:t>
      </w:r>
    </w:p>
    <w:p w14:paraId="6A485722">
      <w:pPr>
        <w:pStyle w:val="10"/>
        <w:rPr>
          <w:rFonts w:asciiTheme="minorHAnsi" w:hAnsiTheme="minorHAnsi" w:cstheme="minorHAnsi"/>
          <w:sz w:val="22"/>
          <w:szCs w:val="22"/>
        </w:rPr>
      </w:pPr>
      <w:r>
        <w:rPr>
          <w:rFonts w:asciiTheme="minorHAnsi" w:hAnsiTheme="minorHAnsi" w:cstheme="minorHAnsi"/>
          <w:sz w:val="22"/>
          <w:szCs w:val="22"/>
        </w:rPr>
        <w:t>Adresa sediului social</w:t>
      </w:r>
      <w:r>
        <w:rPr>
          <w:rFonts w:asciiTheme="minorHAnsi" w:hAnsiTheme="minorHAnsi" w:cstheme="minorHAnsi"/>
          <w:sz w:val="22"/>
          <w:szCs w:val="22"/>
        </w:rPr>
        <w:tab/>
      </w:r>
      <w:r>
        <w:rPr>
          <w:rFonts w:asciiTheme="minorHAnsi" w:hAnsiTheme="minorHAnsi" w:cstheme="minorHAnsi"/>
          <w:sz w:val="22"/>
          <w:szCs w:val="22"/>
        </w:rPr>
        <w:t xml:space="preserve"> _________________________________________________________________</w:t>
      </w:r>
    </w:p>
    <w:p w14:paraId="3407CFE9">
      <w:pPr>
        <w:pStyle w:val="10"/>
        <w:rPr>
          <w:rFonts w:asciiTheme="minorHAnsi" w:hAnsiTheme="minorHAnsi" w:cstheme="minorHAnsi"/>
          <w:sz w:val="22"/>
          <w:szCs w:val="22"/>
        </w:rPr>
      </w:pPr>
    </w:p>
    <w:p w14:paraId="7AB01DA0">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Cod unic de înregistrare _________________________________________________________________</w:t>
      </w:r>
    </w:p>
    <w:p w14:paraId="0EEB98AD">
      <w:pPr>
        <w:autoSpaceDE w:val="0"/>
        <w:autoSpaceDN w:val="0"/>
        <w:adjustRightInd w:val="0"/>
        <w:rPr>
          <w:rFonts w:asciiTheme="minorHAnsi" w:hAnsiTheme="minorHAnsi" w:cstheme="minorHAnsi"/>
          <w:sz w:val="22"/>
          <w:szCs w:val="22"/>
        </w:rPr>
      </w:pPr>
    </w:p>
    <w:p w14:paraId="0BFE8D26">
      <w:pPr>
        <w:pStyle w:val="10"/>
        <w:rPr>
          <w:rFonts w:asciiTheme="minorHAnsi" w:hAnsiTheme="minorHAnsi" w:cstheme="minorHAnsi"/>
          <w:sz w:val="22"/>
          <w:szCs w:val="22"/>
        </w:rPr>
      </w:pPr>
      <w:r>
        <w:rPr>
          <w:rFonts w:asciiTheme="minorHAnsi" w:hAnsiTheme="minorHAnsi" w:cstheme="minorHAnsi"/>
          <w:sz w:val="22"/>
          <w:szCs w:val="22"/>
        </w:rPr>
        <w:t>Numele şi funcţia __________________________________________________________________</w:t>
      </w:r>
    </w:p>
    <w:p w14:paraId="6BBFA4D2">
      <w:pPr>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vertAlign w:val="superscript"/>
        </w:rPr>
        <w:t>(preşedintele consiliului de administraţie, director general sau echivalent)</w:t>
      </w:r>
    </w:p>
    <w:p w14:paraId="79756C86">
      <w:pPr>
        <w:rPr>
          <w:rFonts w:asciiTheme="minorHAnsi" w:hAnsiTheme="minorHAnsi" w:cstheme="minorHAnsi"/>
          <w:b/>
          <w:sz w:val="22"/>
          <w:szCs w:val="22"/>
        </w:rPr>
      </w:pPr>
      <w:bookmarkStart w:id="0" w:name="_Toc145430366"/>
      <w:r>
        <w:rPr>
          <w:rFonts w:asciiTheme="minorHAnsi" w:hAnsiTheme="minorHAnsi" w:cstheme="minorHAnsi"/>
          <w:b/>
          <w:sz w:val="22"/>
          <w:szCs w:val="22"/>
        </w:rPr>
        <w:t>II. Tipul întreprinderii</w:t>
      </w:r>
      <w:bookmarkEnd w:id="0"/>
    </w:p>
    <w:p w14:paraId="15EF1681">
      <w:pPr>
        <w:rPr>
          <w:rFonts w:asciiTheme="minorHAnsi" w:hAnsiTheme="minorHAnsi" w:cstheme="minorHAnsi"/>
          <w:sz w:val="22"/>
          <w:szCs w:val="22"/>
        </w:rPr>
      </w:pPr>
    </w:p>
    <w:p w14:paraId="45B94CDB">
      <w:pPr>
        <w:autoSpaceDE w:val="0"/>
        <w:autoSpaceDN w:val="0"/>
        <w:adjustRightInd w:val="0"/>
        <w:spacing w:before="120" w:after="120"/>
        <w:rPr>
          <w:rFonts w:asciiTheme="minorHAnsi" w:hAnsiTheme="minorHAnsi" w:cstheme="minorHAnsi"/>
          <w:sz w:val="22"/>
          <w:szCs w:val="22"/>
        </w:rPr>
      </w:pPr>
      <w:r>
        <w:rPr>
          <w:rFonts w:asciiTheme="minorHAnsi" w:hAnsiTheme="minorHAnsi" w:cstheme="minorHAnsi"/>
          <w:sz w:val="22"/>
          <w:szCs w:val="22"/>
        </w:rPr>
        <w:t>Indicaţi, după caz, tipul întreprinderii:</w:t>
      </w:r>
    </w:p>
    <w:p w14:paraId="64F94B71">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bCs/>
          <w:sz w:val="22"/>
          <w:szCs w:val="22"/>
        </w:rPr>
        <w:sym w:font="Wingdings 2" w:char="F030"/>
      </w:r>
      <w:r>
        <w:rPr>
          <w:rFonts w:asciiTheme="minorHAnsi" w:hAnsiTheme="minorHAnsi" w:cstheme="minorHAnsi"/>
          <w:bCs/>
          <w:sz w:val="22"/>
          <w:szCs w:val="22"/>
        </w:rPr>
        <w:t xml:space="preserve"> </w:t>
      </w:r>
      <w:r>
        <w:rPr>
          <w:rFonts w:asciiTheme="minorHAnsi" w:hAnsiTheme="minorHAnsi" w:cstheme="minorHAnsi"/>
          <w:b/>
          <w:bCs/>
          <w:sz w:val="22"/>
          <w:szCs w:val="22"/>
        </w:rPr>
        <w:t>Întreprindere autonomă</w:t>
      </w:r>
      <w:r>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4D055EA0">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sym w:font="Symbol" w:char="F090"/>
      </w:r>
      <w:r>
        <w:rPr>
          <w:rFonts w:asciiTheme="minorHAnsi" w:hAnsiTheme="minorHAnsi" w:cstheme="minorHAnsi"/>
          <w:b/>
          <w:bCs/>
          <w:sz w:val="22"/>
          <w:szCs w:val="22"/>
        </w:rPr>
        <w:t xml:space="preserve"> Întreprindere parteneră</w:t>
      </w:r>
      <w:r>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4773A27D">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sym w:font="Symbol" w:char="F090"/>
      </w:r>
      <w:r>
        <w:rPr>
          <w:rFonts w:asciiTheme="minorHAnsi" w:hAnsiTheme="minorHAnsi" w:cstheme="minorHAnsi"/>
          <w:sz w:val="22"/>
          <w:szCs w:val="22"/>
        </w:rPr>
        <w:t xml:space="preserve"> </w:t>
      </w:r>
      <w:r>
        <w:rPr>
          <w:rFonts w:asciiTheme="minorHAnsi" w:hAnsiTheme="minorHAnsi" w:cstheme="minorHAnsi"/>
          <w:b/>
          <w:bCs/>
          <w:sz w:val="22"/>
          <w:szCs w:val="22"/>
        </w:rPr>
        <w:t>Întreprindere legată</w:t>
      </w:r>
      <w:r>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46815602">
      <w:pPr>
        <w:autoSpaceDE w:val="0"/>
        <w:autoSpaceDN w:val="0"/>
        <w:adjustRightInd w:val="0"/>
        <w:rPr>
          <w:rFonts w:asciiTheme="minorHAnsi" w:hAnsiTheme="minorHAnsi" w:cstheme="minorHAnsi"/>
          <w:b/>
          <w:bCs/>
          <w:sz w:val="22"/>
          <w:szCs w:val="22"/>
        </w:rPr>
      </w:pPr>
    </w:p>
    <w:p w14:paraId="203B0F00">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III. Date utilizate pentru a se stabili categoria întreprinderii</w:t>
      </w:r>
      <w:r>
        <w:rPr>
          <w:rStyle w:val="13"/>
          <w:rFonts w:asciiTheme="minorHAnsi" w:hAnsiTheme="minorHAnsi" w:cstheme="minorHAnsi"/>
          <w:b/>
          <w:bCs/>
          <w:sz w:val="22"/>
          <w:szCs w:val="22"/>
        </w:rPr>
        <w:footnoteReference w:id="0"/>
      </w:r>
    </w:p>
    <w:p w14:paraId="20441D2E">
      <w:pPr>
        <w:autoSpaceDE w:val="0"/>
        <w:autoSpaceDN w:val="0"/>
        <w:adjustRightInd w:val="0"/>
        <w:rPr>
          <w:rFonts w:asciiTheme="minorHAnsi" w:hAnsiTheme="minorHAnsi" w:cstheme="minorHAnsi"/>
          <w:b/>
          <w:bCs/>
          <w:sz w:val="22"/>
          <w:szCs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9"/>
        <w:gridCol w:w="1600"/>
        <w:gridCol w:w="1789"/>
        <w:gridCol w:w="3011"/>
      </w:tblGrid>
      <w:tr w14:paraId="7B80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9599" w:type="dxa"/>
            <w:gridSpan w:val="4"/>
          </w:tcPr>
          <w:p w14:paraId="542EDD3A">
            <w:pPr>
              <w:rPr>
                <w:rFonts w:asciiTheme="minorHAnsi" w:hAnsiTheme="minorHAnsi" w:cstheme="minorHAnsi"/>
                <w:b/>
                <w:sz w:val="22"/>
                <w:szCs w:val="22"/>
              </w:rPr>
            </w:pPr>
            <w:bookmarkStart w:id="1" w:name="_Toc145430367"/>
            <w:bookmarkStart w:id="2" w:name="_Toc145514117"/>
            <w:r>
              <w:rPr>
                <w:rFonts w:asciiTheme="minorHAnsi" w:hAnsiTheme="minorHAnsi" w:cstheme="minorHAnsi"/>
                <w:b/>
                <w:sz w:val="22"/>
                <w:szCs w:val="22"/>
              </w:rPr>
              <w:t>Exerciţiul financiar de referinţă</w:t>
            </w:r>
            <w:r>
              <w:rPr>
                <w:rStyle w:val="13"/>
                <w:rFonts w:asciiTheme="minorHAnsi" w:hAnsiTheme="minorHAnsi" w:cstheme="minorHAnsi"/>
                <w:b/>
                <w:sz w:val="22"/>
                <w:szCs w:val="22"/>
              </w:rPr>
              <w:footnoteReference w:id="1"/>
            </w:r>
            <w:bookmarkEnd w:id="1"/>
            <w:bookmarkEnd w:id="2"/>
          </w:p>
        </w:tc>
      </w:tr>
      <w:tr w14:paraId="4330B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9" w:type="dxa"/>
          </w:tcPr>
          <w:p w14:paraId="6BAB8D96">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Numărul mediu anual de salariaţi</w:t>
            </w:r>
          </w:p>
        </w:tc>
        <w:tc>
          <w:tcPr>
            <w:tcW w:w="3389" w:type="dxa"/>
            <w:gridSpan w:val="2"/>
          </w:tcPr>
          <w:p w14:paraId="6B15171B">
            <w:pPr>
              <w:jc w:val="center"/>
              <w:rPr>
                <w:rFonts w:asciiTheme="minorHAnsi" w:hAnsiTheme="minorHAnsi" w:cstheme="minorHAnsi"/>
                <w:b/>
                <w:bCs/>
                <w:sz w:val="22"/>
                <w:szCs w:val="22"/>
              </w:rPr>
            </w:pPr>
            <w:r>
              <w:rPr>
                <w:rFonts w:asciiTheme="minorHAnsi" w:hAnsiTheme="minorHAnsi" w:cstheme="minorHAnsi"/>
                <w:b/>
                <w:bCs/>
                <w:sz w:val="22"/>
                <w:szCs w:val="22"/>
              </w:rPr>
              <w:t>Cifra de afaceri anuală netă (mii lei/mii  €)</w:t>
            </w:r>
          </w:p>
        </w:tc>
        <w:tc>
          <w:tcPr>
            <w:tcW w:w="3011" w:type="dxa"/>
          </w:tcPr>
          <w:p w14:paraId="2198E87A">
            <w:pPr>
              <w:jc w:val="center"/>
              <w:rPr>
                <w:rFonts w:asciiTheme="minorHAnsi" w:hAnsiTheme="minorHAnsi" w:cstheme="minorHAnsi"/>
                <w:b/>
                <w:bCs/>
                <w:sz w:val="22"/>
                <w:szCs w:val="22"/>
              </w:rPr>
            </w:pPr>
            <w:r>
              <w:rPr>
                <w:rFonts w:asciiTheme="minorHAnsi" w:hAnsiTheme="minorHAnsi" w:cstheme="minorHAnsi"/>
                <w:b/>
                <w:bCs/>
                <w:sz w:val="22"/>
                <w:szCs w:val="22"/>
              </w:rPr>
              <w:t>Active totale(mii lei/ mii  €)</w:t>
            </w:r>
          </w:p>
        </w:tc>
      </w:tr>
      <w:tr w14:paraId="62945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9" w:type="dxa"/>
          </w:tcPr>
          <w:p w14:paraId="22457D13">
            <w:pPr>
              <w:autoSpaceDE w:val="0"/>
              <w:autoSpaceDN w:val="0"/>
              <w:adjustRightInd w:val="0"/>
              <w:jc w:val="center"/>
              <w:rPr>
                <w:rFonts w:asciiTheme="minorHAnsi" w:hAnsiTheme="minorHAnsi" w:cstheme="minorHAnsi"/>
                <w:b/>
                <w:bCs/>
                <w:sz w:val="22"/>
                <w:szCs w:val="22"/>
              </w:rPr>
            </w:pPr>
          </w:p>
        </w:tc>
        <w:tc>
          <w:tcPr>
            <w:tcW w:w="3389" w:type="dxa"/>
            <w:gridSpan w:val="2"/>
          </w:tcPr>
          <w:p w14:paraId="0FC3B29D">
            <w:pPr>
              <w:autoSpaceDE w:val="0"/>
              <w:autoSpaceDN w:val="0"/>
              <w:adjustRightInd w:val="0"/>
              <w:jc w:val="center"/>
              <w:rPr>
                <w:rFonts w:asciiTheme="minorHAnsi" w:hAnsiTheme="minorHAnsi" w:cstheme="minorHAnsi"/>
                <w:b/>
                <w:bCs/>
                <w:sz w:val="22"/>
                <w:szCs w:val="22"/>
              </w:rPr>
            </w:pPr>
          </w:p>
        </w:tc>
        <w:tc>
          <w:tcPr>
            <w:tcW w:w="3011" w:type="dxa"/>
          </w:tcPr>
          <w:p w14:paraId="6922354F">
            <w:pPr>
              <w:autoSpaceDE w:val="0"/>
              <w:autoSpaceDN w:val="0"/>
              <w:adjustRightInd w:val="0"/>
              <w:jc w:val="center"/>
              <w:rPr>
                <w:rFonts w:asciiTheme="minorHAnsi" w:hAnsiTheme="minorHAnsi" w:cstheme="minorHAnsi"/>
                <w:b/>
                <w:bCs/>
                <w:sz w:val="22"/>
                <w:szCs w:val="22"/>
              </w:rPr>
            </w:pPr>
          </w:p>
        </w:tc>
      </w:tr>
      <w:tr w14:paraId="527BD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9" w:type="dxa"/>
          </w:tcPr>
          <w:p w14:paraId="0823BF4A">
            <w:pPr>
              <w:autoSpaceDE w:val="0"/>
              <w:autoSpaceDN w:val="0"/>
              <w:adjustRightInd w:val="0"/>
              <w:jc w:val="center"/>
              <w:rPr>
                <w:rFonts w:asciiTheme="minorHAnsi" w:hAnsiTheme="minorHAnsi" w:cstheme="minorHAnsi"/>
                <w:b/>
                <w:bCs/>
                <w:sz w:val="22"/>
                <w:szCs w:val="22"/>
              </w:rPr>
            </w:pPr>
          </w:p>
        </w:tc>
        <w:tc>
          <w:tcPr>
            <w:tcW w:w="3389" w:type="dxa"/>
            <w:gridSpan w:val="2"/>
          </w:tcPr>
          <w:p w14:paraId="4F2B3518">
            <w:pPr>
              <w:autoSpaceDE w:val="0"/>
              <w:autoSpaceDN w:val="0"/>
              <w:adjustRightInd w:val="0"/>
              <w:jc w:val="center"/>
              <w:rPr>
                <w:rFonts w:asciiTheme="minorHAnsi" w:hAnsiTheme="minorHAnsi" w:cstheme="minorHAnsi"/>
                <w:b/>
                <w:bCs/>
                <w:sz w:val="22"/>
                <w:szCs w:val="22"/>
              </w:rPr>
            </w:pPr>
          </w:p>
        </w:tc>
        <w:tc>
          <w:tcPr>
            <w:tcW w:w="3011" w:type="dxa"/>
          </w:tcPr>
          <w:p w14:paraId="6277F517">
            <w:pPr>
              <w:autoSpaceDE w:val="0"/>
              <w:autoSpaceDN w:val="0"/>
              <w:adjustRightInd w:val="0"/>
              <w:jc w:val="center"/>
              <w:rPr>
                <w:rFonts w:asciiTheme="minorHAnsi" w:hAnsiTheme="minorHAnsi" w:cstheme="minorHAnsi"/>
                <w:b/>
                <w:bCs/>
                <w:sz w:val="22"/>
                <w:szCs w:val="22"/>
              </w:rPr>
            </w:pPr>
          </w:p>
        </w:tc>
      </w:tr>
      <w:tr w14:paraId="27327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99" w:type="dxa"/>
            <w:gridSpan w:val="2"/>
          </w:tcPr>
          <w:p w14:paraId="2A768E91">
            <w:pPr>
              <w:autoSpaceDE w:val="0"/>
              <w:autoSpaceDN w:val="0"/>
              <w:adjustRightInd w:val="0"/>
              <w:jc w:val="both"/>
              <w:rPr>
                <w:rFonts w:asciiTheme="minorHAnsi" w:hAnsiTheme="minorHAnsi" w:cstheme="minorHAnsi"/>
                <w:sz w:val="22"/>
                <w:szCs w:val="22"/>
              </w:rPr>
            </w:pPr>
            <w:r>
              <w:rPr>
                <w:rFonts w:asciiTheme="minorHAnsi" w:hAnsiTheme="minorHAnsi" w:cstheme="minorHAnsi"/>
                <w:b/>
                <w:sz w:val="22"/>
                <w:szCs w:val="22"/>
              </w:rPr>
              <w:t>Important:</w:t>
            </w:r>
            <w:r>
              <w:rPr>
                <w:rFonts w:asciiTheme="minorHAnsi" w:hAnsiTheme="minorHAnsi" w:cstheme="minorHAnsi"/>
                <w:sz w:val="22"/>
                <w:szCs w:val="22"/>
              </w:rPr>
              <w:t xml:space="preserve"> Precizaţi dacă, faţă de exerciţiul financiar anterior, datele financiare au înregistrat modificări care </w:t>
            </w:r>
            <w:r>
              <w:rPr>
                <w:rFonts w:asciiTheme="minorHAnsi" w:hAnsiTheme="minorHAnsi" w:cstheme="minorHAnsi"/>
                <w:color w:val="FF0000"/>
                <w:sz w:val="22"/>
                <w:szCs w:val="22"/>
              </w:rPr>
              <w:t xml:space="preserve"> </w:t>
            </w:r>
            <w:r>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16C5E20C">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sym w:font="Symbol" w:char="F090"/>
            </w:r>
            <w:r>
              <w:rPr>
                <w:rFonts w:asciiTheme="minorHAnsi" w:hAnsiTheme="minorHAnsi" w:cstheme="minorHAnsi"/>
                <w:b/>
                <w:sz w:val="22"/>
                <w:szCs w:val="22"/>
              </w:rPr>
              <w:t xml:space="preserve">   Nu</w:t>
            </w:r>
          </w:p>
          <w:p w14:paraId="31B3DCB3">
            <w:pPr>
              <w:autoSpaceDE w:val="0"/>
              <w:autoSpaceDN w:val="0"/>
              <w:adjustRightInd w:val="0"/>
              <w:ind w:left="601" w:hanging="601"/>
              <w:rPr>
                <w:rFonts w:asciiTheme="minorHAnsi" w:hAnsiTheme="minorHAnsi" w:cstheme="minorHAnsi"/>
                <w:sz w:val="22"/>
                <w:szCs w:val="22"/>
              </w:rPr>
            </w:pPr>
            <w:r>
              <w:rPr>
                <w:rFonts w:asciiTheme="minorHAnsi" w:hAnsiTheme="minorHAnsi" w:cstheme="minorHAnsi"/>
                <w:b/>
                <w:sz w:val="22"/>
                <w:szCs w:val="22"/>
              </w:rPr>
              <w:sym w:font="Symbol" w:char="F090"/>
            </w:r>
            <w:r>
              <w:rPr>
                <w:rFonts w:asciiTheme="minorHAnsi" w:hAnsiTheme="minorHAnsi" w:cstheme="minorHAnsi"/>
                <w:b/>
                <w:sz w:val="22"/>
                <w:szCs w:val="22"/>
              </w:rPr>
              <w:t xml:space="preserve">   Da</w:t>
            </w:r>
            <w:r>
              <w:rPr>
                <w:rFonts w:asciiTheme="minorHAnsi" w:hAnsiTheme="minorHAnsi" w:cstheme="minorHAnsi"/>
                <w:sz w:val="22"/>
                <w:szCs w:val="22"/>
              </w:rPr>
              <w:t xml:space="preserve"> (în acest caz se va completa şi se va ataşa o declaraţie referitoare la exerciţiul financiar anterior)</w:t>
            </w:r>
          </w:p>
          <w:p w14:paraId="3DF74A2A">
            <w:pPr>
              <w:autoSpaceDE w:val="0"/>
              <w:autoSpaceDN w:val="0"/>
              <w:adjustRightInd w:val="0"/>
              <w:rPr>
                <w:rFonts w:asciiTheme="minorHAnsi" w:hAnsiTheme="minorHAnsi" w:cstheme="minorHAnsi"/>
                <w:sz w:val="22"/>
                <w:szCs w:val="22"/>
              </w:rPr>
            </w:pPr>
          </w:p>
        </w:tc>
      </w:tr>
    </w:tbl>
    <w:p w14:paraId="74816933">
      <w:pPr>
        <w:jc w:val="both"/>
        <w:rPr>
          <w:rFonts w:asciiTheme="minorHAnsi" w:hAnsiTheme="minorHAnsi" w:cstheme="minorHAnsi"/>
          <w:sz w:val="22"/>
          <w:szCs w:val="22"/>
        </w:rPr>
      </w:pPr>
    </w:p>
    <w:p w14:paraId="64D3C692">
      <w:pPr>
        <w:jc w:val="both"/>
        <w:rPr>
          <w:rFonts w:asciiTheme="minorHAnsi" w:hAnsiTheme="minorHAnsi" w:cstheme="minorHAnsi"/>
          <w:sz w:val="22"/>
          <w:szCs w:val="22"/>
        </w:rPr>
      </w:pPr>
    </w:p>
    <w:p w14:paraId="7A043718">
      <w:pPr>
        <w:jc w:val="both"/>
        <w:rPr>
          <w:rFonts w:asciiTheme="minorHAnsi" w:hAnsiTheme="minorHAnsi" w:cstheme="minorHAnsi"/>
          <w:sz w:val="22"/>
          <w:szCs w:val="22"/>
        </w:rPr>
      </w:pPr>
      <w:r>
        <w:rPr>
          <w:rFonts w:asciiTheme="minorHAnsi" w:hAnsiTheme="minorHAnsi" w:cstheme="minorHAnsi"/>
          <w:sz w:val="22"/>
          <w:szCs w:val="22"/>
        </w:rPr>
        <w:t>Semnătura _________________________________________________________________</w:t>
      </w:r>
    </w:p>
    <w:p w14:paraId="7B42AC68">
      <w:pPr>
        <w:jc w:val="both"/>
        <w:rPr>
          <w:rFonts w:asciiTheme="minorHAnsi" w:hAnsiTheme="minorHAnsi" w:cstheme="minorHAnsi"/>
          <w:sz w:val="22"/>
          <w:szCs w:val="22"/>
        </w:rPr>
      </w:pPr>
      <w:r>
        <w:rPr>
          <w:rFonts w:asciiTheme="minorHAnsi" w:hAnsiTheme="minorHAnsi" w:cstheme="minorHAnsi"/>
          <w:sz w:val="22"/>
          <w:szCs w:val="22"/>
        </w:rPr>
        <w:t xml:space="preserve">                  (numele şi funcţia semnatarului, autorizat să reprezinte întreprinderea) </w:t>
      </w:r>
    </w:p>
    <w:p w14:paraId="1D375A36">
      <w:pPr>
        <w:jc w:val="both"/>
        <w:rPr>
          <w:rFonts w:asciiTheme="minorHAnsi" w:hAnsiTheme="minorHAnsi" w:cstheme="minorHAnsi"/>
          <w:sz w:val="22"/>
          <w:szCs w:val="22"/>
        </w:rPr>
      </w:pPr>
    </w:p>
    <w:p w14:paraId="1147D517">
      <w:pPr>
        <w:jc w:val="both"/>
        <w:rPr>
          <w:rFonts w:asciiTheme="minorHAnsi" w:hAnsiTheme="minorHAnsi" w:cstheme="minorHAnsi"/>
          <w:sz w:val="22"/>
          <w:szCs w:val="22"/>
        </w:rPr>
      </w:pPr>
      <w:r>
        <w:rPr>
          <w:rFonts w:asciiTheme="minorHAnsi" w:hAnsiTheme="minorHAnsi" w:cstheme="minorHAnsi"/>
          <w:sz w:val="22"/>
          <w:szCs w:val="22"/>
        </w:rPr>
        <w:t>Declar pe propria răspundere că datele din această declaraţie şi din anexe sunt conforme cu realitatea.</w:t>
      </w:r>
    </w:p>
    <w:p w14:paraId="165AF58A">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FA08620">
      <w:pPr>
        <w:jc w:val="both"/>
        <w:rPr>
          <w:rFonts w:asciiTheme="minorHAnsi" w:hAnsiTheme="minorHAnsi" w:cstheme="minorHAnsi"/>
          <w:sz w:val="22"/>
          <w:szCs w:val="22"/>
        </w:rPr>
      </w:pPr>
    </w:p>
    <w:p w14:paraId="23A15B2F">
      <w:pPr>
        <w:jc w:val="both"/>
        <w:rPr>
          <w:rFonts w:asciiTheme="minorHAnsi" w:hAnsiTheme="minorHAnsi" w:cstheme="minorHAnsi"/>
          <w:sz w:val="22"/>
          <w:szCs w:val="22"/>
        </w:rPr>
      </w:pPr>
      <w:r>
        <w:rPr>
          <w:rFonts w:asciiTheme="minorHAnsi" w:hAnsiTheme="minorHAnsi" w:cstheme="minorHAnsi"/>
          <w:sz w:val="22"/>
          <w:szCs w:val="22"/>
        </w:rPr>
        <w:t>Data întocmirii:……………………........…….</w:t>
      </w:r>
    </w:p>
    <w:p w14:paraId="3D9920CA">
      <w:pPr>
        <w:jc w:val="both"/>
        <w:rPr>
          <w:rFonts w:asciiTheme="minorHAnsi" w:hAnsiTheme="minorHAnsi" w:cstheme="minorHAnsi"/>
          <w:sz w:val="22"/>
          <w:szCs w:val="22"/>
        </w:rPr>
      </w:pPr>
      <w:r>
        <w:rPr>
          <w:rFonts w:asciiTheme="minorHAnsi" w:hAnsiTheme="minorHAnsi" w:cstheme="minorHAnsi"/>
          <w:sz w:val="22"/>
          <w:szCs w:val="22"/>
        </w:rPr>
        <w:t xml:space="preserve">Semnătura ...................................................... </w:t>
      </w:r>
    </w:p>
    <w:p w14:paraId="3D1A08BD">
      <w:pPr>
        <w:jc w:val="center"/>
        <w:rPr>
          <w:rFonts w:asciiTheme="minorHAnsi" w:hAnsiTheme="minorHAnsi" w:cstheme="minorHAnsi"/>
          <w:b/>
          <w:sz w:val="22"/>
          <w:szCs w:val="22"/>
        </w:rPr>
      </w:pPr>
      <w:r>
        <w:rPr>
          <w:rFonts w:asciiTheme="minorHAnsi" w:hAnsiTheme="minorHAnsi" w:cstheme="minorHAnsi"/>
          <w:sz w:val="22"/>
          <w:szCs w:val="22"/>
        </w:rPr>
        <w:br w:type="page"/>
      </w:r>
      <w:r>
        <w:rPr>
          <w:rFonts w:asciiTheme="minorHAnsi" w:hAnsiTheme="minorHAnsi" w:cstheme="minorHAnsi"/>
          <w:b/>
          <w:sz w:val="22"/>
          <w:szCs w:val="22"/>
        </w:rPr>
        <w:t>CALCULUL</w:t>
      </w:r>
    </w:p>
    <w:p w14:paraId="592F1DBC">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pentru întreprinderile partenere sau legate</w:t>
      </w:r>
    </w:p>
    <w:p w14:paraId="6D4397FA">
      <w:pPr>
        <w:autoSpaceDE w:val="0"/>
        <w:autoSpaceDN w:val="0"/>
        <w:adjustRightInd w:val="0"/>
        <w:rPr>
          <w:rFonts w:asciiTheme="minorHAnsi" w:hAnsiTheme="minorHAnsi" w:cstheme="minorHAnsi"/>
          <w:color w:val="000000"/>
          <w:sz w:val="22"/>
          <w:szCs w:val="22"/>
        </w:rPr>
      </w:pPr>
    </w:p>
    <w:p w14:paraId="40F003B0">
      <w:pPr>
        <w:autoSpaceDE w:val="0"/>
        <w:autoSpaceDN w:val="0"/>
        <w:adjustRightInd w:val="0"/>
        <w:rPr>
          <w:rFonts w:asciiTheme="minorHAnsi" w:hAnsiTheme="minorHAnsi" w:cstheme="minorHAnsi"/>
          <w:color w:val="000000"/>
          <w:sz w:val="22"/>
          <w:szCs w:val="22"/>
        </w:rPr>
      </w:pPr>
    </w:p>
    <w:p w14:paraId="5995B84D">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Secţiunile care trebuie incluse</w:t>
      </w:r>
      <w:r>
        <w:rPr>
          <w:rFonts w:asciiTheme="minorHAnsi" w:hAnsiTheme="minorHAnsi" w:cstheme="minorHAnsi"/>
          <w:color w:val="000000"/>
          <w:sz w:val="22"/>
          <w:szCs w:val="22"/>
        </w:rPr>
        <w:t>, după caz:</w:t>
      </w:r>
    </w:p>
    <w:p w14:paraId="399FA9BC">
      <w:pPr>
        <w:autoSpaceDE w:val="0"/>
        <w:autoSpaceDN w:val="0"/>
        <w:adjustRightInd w:val="0"/>
        <w:ind w:left="360" w:hanging="36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7CB2BB34">
      <w:pPr>
        <w:autoSpaceDE w:val="0"/>
        <w:autoSpaceDN w:val="0"/>
        <w:adjustRightInd w:val="0"/>
        <w:ind w:left="360" w:hanging="360"/>
        <w:rPr>
          <w:rFonts w:asciiTheme="minorHAnsi" w:hAnsiTheme="minorHAnsi" w:cstheme="minorHAnsi"/>
          <w:color w:val="000000"/>
          <w:sz w:val="22"/>
          <w:szCs w:val="22"/>
        </w:rPr>
      </w:pPr>
      <w:r>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25C060B2">
      <w:pPr>
        <w:autoSpaceDE w:val="0"/>
        <w:autoSpaceDN w:val="0"/>
        <w:adjustRightInd w:val="0"/>
        <w:rPr>
          <w:rFonts w:asciiTheme="minorHAnsi" w:hAnsiTheme="minorHAnsi" w:cstheme="minorHAnsi"/>
          <w:b/>
          <w:bCs/>
          <w:color w:val="000000"/>
          <w:sz w:val="22"/>
          <w:szCs w:val="22"/>
        </w:rPr>
      </w:pPr>
    </w:p>
    <w:p w14:paraId="7ABAA62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Calculul pentru tipurile de întreprinderi partenere sau legate</w:t>
      </w:r>
    </w:p>
    <w:tbl>
      <w:tblPr>
        <w:tblStyle w:val="8"/>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8"/>
        <w:gridCol w:w="1440"/>
        <w:gridCol w:w="1980"/>
        <w:gridCol w:w="1800"/>
      </w:tblGrid>
      <w:tr w14:paraId="3A9F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28" w:type="dxa"/>
            <w:gridSpan w:val="4"/>
            <w:tcBorders>
              <w:top w:val="single" w:color="auto" w:sz="4" w:space="0"/>
              <w:left w:val="single" w:color="auto" w:sz="4" w:space="0"/>
              <w:bottom w:val="single" w:color="auto" w:sz="4" w:space="0"/>
              <w:right w:val="single" w:color="auto" w:sz="4" w:space="0"/>
            </w:tcBorders>
          </w:tcPr>
          <w:p w14:paraId="6FDEF85A">
            <w:pPr>
              <w:rPr>
                <w:rFonts w:asciiTheme="minorHAnsi" w:hAnsiTheme="minorHAnsi" w:cstheme="minorHAnsi"/>
                <w:b/>
                <w:sz w:val="22"/>
                <w:szCs w:val="22"/>
                <w:vertAlign w:val="superscript"/>
              </w:rPr>
            </w:pPr>
            <w:bookmarkStart w:id="3" w:name="_Toc145430368"/>
            <w:bookmarkStart w:id="4" w:name="_Toc145514118"/>
            <w:r>
              <w:rPr>
                <w:rFonts w:asciiTheme="minorHAnsi" w:hAnsiTheme="minorHAnsi" w:cstheme="minorHAnsi"/>
                <w:b/>
                <w:sz w:val="22"/>
                <w:szCs w:val="22"/>
              </w:rPr>
              <w:t>Perioada de referinţă</w:t>
            </w:r>
            <w:bookmarkEnd w:id="3"/>
            <w:bookmarkEnd w:id="4"/>
            <w:r>
              <w:rPr>
                <w:rFonts w:asciiTheme="minorHAnsi" w:hAnsiTheme="minorHAnsi" w:cstheme="minorHAnsi"/>
                <w:b/>
                <w:sz w:val="22"/>
                <w:szCs w:val="22"/>
              </w:rPr>
              <w:t xml:space="preserve"> </w:t>
            </w:r>
          </w:p>
        </w:tc>
      </w:tr>
      <w:tr w14:paraId="45072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2BBFFA9F">
            <w:pPr>
              <w:autoSpaceDE w:val="0"/>
              <w:autoSpaceDN w:val="0"/>
              <w:adjustRightInd w:val="0"/>
              <w:rPr>
                <w:rFonts w:asciiTheme="minorHAnsi" w:hAnsiTheme="minorHAnsi" w:cstheme="minorHAnsi"/>
                <w:b/>
                <w:bCs/>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A4FA17F">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Numărul mediu anual de salariaţi</w:t>
            </w:r>
          </w:p>
        </w:tc>
        <w:tc>
          <w:tcPr>
            <w:tcW w:w="1980" w:type="dxa"/>
            <w:tcBorders>
              <w:top w:val="single" w:color="auto" w:sz="4" w:space="0"/>
              <w:left w:val="single" w:color="auto" w:sz="4" w:space="0"/>
              <w:bottom w:val="single" w:color="auto" w:sz="4" w:space="0"/>
              <w:right w:val="single" w:color="auto" w:sz="4" w:space="0"/>
            </w:tcBorders>
          </w:tcPr>
          <w:p w14:paraId="6AB85D62">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1A0AC3EC">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mii lei/ mii €)</w:t>
            </w:r>
          </w:p>
        </w:tc>
        <w:tc>
          <w:tcPr>
            <w:tcW w:w="1800" w:type="dxa"/>
            <w:tcBorders>
              <w:top w:val="single" w:color="auto" w:sz="4" w:space="0"/>
              <w:left w:val="single" w:color="auto" w:sz="4" w:space="0"/>
              <w:bottom w:val="single" w:color="auto" w:sz="4" w:space="0"/>
              <w:right w:val="single" w:color="auto" w:sz="4" w:space="0"/>
            </w:tcBorders>
          </w:tcPr>
          <w:p w14:paraId="514C5246">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Total active </w:t>
            </w:r>
          </w:p>
          <w:p w14:paraId="43E9AF26">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0F576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048AC41C">
            <w:pPr>
              <w:autoSpaceDE w:val="0"/>
              <w:autoSpaceDN w:val="0"/>
              <w:adjustRightInd w:val="0"/>
              <w:jc w:val="both"/>
              <w:rPr>
                <w:rFonts w:asciiTheme="minorHAnsi" w:hAnsiTheme="minorHAnsi" w:cstheme="minorHAnsi"/>
                <w:b/>
                <w:bCs/>
                <w:color w:val="000000"/>
                <w:sz w:val="22"/>
                <w:szCs w:val="22"/>
              </w:rPr>
            </w:pPr>
            <w:r>
              <w:rPr>
                <w:rFonts w:asciiTheme="minorHAnsi" w:hAnsiTheme="minorHAnsi" w:cstheme="minorHAnsi"/>
                <w:color w:val="000000"/>
                <w:sz w:val="22"/>
                <w:szCs w:val="22"/>
              </w:rPr>
              <w:t>1. Datele</w:t>
            </w:r>
            <w:r>
              <w:rPr>
                <w:rStyle w:val="13"/>
                <w:rFonts w:asciiTheme="minorHAnsi" w:hAnsiTheme="minorHAnsi" w:cstheme="minorHAnsi"/>
                <w:color w:val="000000"/>
                <w:sz w:val="22"/>
                <w:szCs w:val="22"/>
              </w:rPr>
              <w:footnoteReference w:id="2"/>
            </w:r>
            <w:r>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Pr>
                <w:rStyle w:val="13"/>
                <w:rFonts w:asciiTheme="minorHAnsi" w:hAnsiTheme="minorHAnsi" w:cstheme="minorHAnsi"/>
                <w:color w:val="000000"/>
                <w:sz w:val="22"/>
                <w:szCs w:val="22"/>
              </w:rPr>
              <w:footnoteReference w:id="3"/>
            </w:r>
            <w:r>
              <w:rPr>
                <w:rFonts w:asciiTheme="minorHAnsi" w:hAnsiTheme="minorHAnsi" w:cstheme="minorHAnsi"/>
                <w:color w:val="000000"/>
                <w:sz w:val="22"/>
                <w:szCs w:val="22"/>
                <w:vertAlign w:val="superscript"/>
              </w:rPr>
              <w:t xml:space="preserve"> </w:t>
            </w:r>
            <w:r>
              <w:rPr>
                <w:rFonts w:asciiTheme="minorHAnsi" w:hAnsiTheme="minorHAnsi" w:cstheme="minorHAnsi"/>
                <w:b/>
                <w:bCs/>
                <w:color w:val="000000"/>
                <w:sz w:val="22"/>
                <w:szCs w:val="22"/>
              </w:rPr>
              <w:t>)</w:t>
            </w:r>
          </w:p>
        </w:tc>
        <w:tc>
          <w:tcPr>
            <w:tcW w:w="1440" w:type="dxa"/>
            <w:tcBorders>
              <w:top w:val="single" w:color="auto" w:sz="4" w:space="0"/>
              <w:left w:val="single" w:color="auto" w:sz="4" w:space="0"/>
              <w:bottom w:val="single" w:color="auto" w:sz="4" w:space="0"/>
              <w:right w:val="single" w:color="auto" w:sz="4" w:space="0"/>
            </w:tcBorders>
          </w:tcPr>
          <w:p w14:paraId="225330BE">
            <w:pPr>
              <w:autoSpaceDE w:val="0"/>
              <w:autoSpaceDN w:val="0"/>
              <w:adjustRightInd w:val="0"/>
              <w:rPr>
                <w:rFonts w:asciiTheme="minorHAnsi" w:hAnsiTheme="minorHAnsi" w:cstheme="minorHAnsi"/>
                <w:b/>
                <w:bCs/>
                <w:color w:val="000000"/>
                <w:sz w:val="22"/>
                <w:szCs w:val="22"/>
              </w:rPr>
            </w:pPr>
          </w:p>
        </w:tc>
        <w:tc>
          <w:tcPr>
            <w:tcW w:w="1980" w:type="dxa"/>
            <w:tcBorders>
              <w:top w:val="single" w:color="auto" w:sz="4" w:space="0"/>
              <w:left w:val="single" w:color="auto" w:sz="4" w:space="0"/>
              <w:bottom w:val="single" w:color="auto" w:sz="4" w:space="0"/>
              <w:right w:val="single" w:color="auto" w:sz="4" w:space="0"/>
            </w:tcBorders>
          </w:tcPr>
          <w:p w14:paraId="7EDA3804">
            <w:pPr>
              <w:autoSpaceDE w:val="0"/>
              <w:autoSpaceDN w:val="0"/>
              <w:adjustRightInd w:val="0"/>
              <w:rPr>
                <w:rFonts w:asciiTheme="minorHAnsi" w:hAnsiTheme="minorHAnsi" w:cstheme="minorHAnsi"/>
                <w:b/>
                <w:bCs/>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4A1A82CA">
            <w:pPr>
              <w:autoSpaceDE w:val="0"/>
              <w:autoSpaceDN w:val="0"/>
              <w:adjustRightInd w:val="0"/>
              <w:rPr>
                <w:rFonts w:asciiTheme="minorHAnsi" w:hAnsiTheme="minorHAnsi" w:cstheme="minorHAnsi"/>
                <w:b/>
                <w:bCs/>
                <w:color w:val="000000"/>
                <w:sz w:val="22"/>
                <w:szCs w:val="22"/>
              </w:rPr>
            </w:pPr>
          </w:p>
        </w:tc>
      </w:tr>
      <w:tr w14:paraId="5972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6E6A412E">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2. Datele cumulate</w:t>
            </w:r>
            <w:r>
              <w:rPr>
                <w:rFonts w:asciiTheme="minorHAnsi" w:hAnsiTheme="minorHAnsi" w:cstheme="minorHAnsi"/>
                <w:color w:val="000000"/>
                <w:sz w:val="22"/>
                <w:szCs w:val="22"/>
                <w:vertAlign w:val="superscript"/>
              </w:rPr>
              <w:t>3</w:t>
            </w:r>
            <w:r>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color="auto" w:sz="4" w:space="0"/>
              <w:left w:val="single" w:color="auto" w:sz="4" w:space="0"/>
              <w:bottom w:val="single" w:color="auto" w:sz="4" w:space="0"/>
              <w:right w:val="single" w:color="auto" w:sz="4" w:space="0"/>
            </w:tcBorders>
          </w:tcPr>
          <w:p w14:paraId="0090011E">
            <w:pPr>
              <w:autoSpaceDE w:val="0"/>
              <w:autoSpaceDN w:val="0"/>
              <w:adjustRightInd w:val="0"/>
              <w:rPr>
                <w:rFonts w:asciiTheme="minorHAnsi" w:hAnsiTheme="minorHAnsi" w:cstheme="minorHAnsi"/>
                <w:b/>
                <w:bCs/>
                <w:color w:val="000000"/>
                <w:sz w:val="22"/>
                <w:szCs w:val="22"/>
              </w:rPr>
            </w:pPr>
          </w:p>
        </w:tc>
        <w:tc>
          <w:tcPr>
            <w:tcW w:w="1980" w:type="dxa"/>
            <w:tcBorders>
              <w:top w:val="single" w:color="auto" w:sz="4" w:space="0"/>
              <w:left w:val="single" w:color="auto" w:sz="4" w:space="0"/>
              <w:bottom w:val="single" w:color="auto" w:sz="4" w:space="0"/>
              <w:right w:val="single" w:color="auto" w:sz="4" w:space="0"/>
            </w:tcBorders>
          </w:tcPr>
          <w:p w14:paraId="702B94D1">
            <w:pPr>
              <w:autoSpaceDE w:val="0"/>
              <w:autoSpaceDN w:val="0"/>
              <w:adjustRightInd w:val="0"/>
              <w:rPr>
                <w:rFonts w:asciiTheme="minorHAnsi" w:hAnsiTheme="minorHAnsi" w:cstheme="minorHAnsi"/>
                <w:b/>
                <w:bCs/>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6D3FCFAF">
            <w:pPr>
              <w:autoSpaceDE w:val="0"/>
              <w:autoSpaceDN w:val="0"/>
              <w:adjustRightInd w:val="0"/>
              <w:rPr>
                <w:rFonts w:asciiTheme="minorHAnsi" w:hAnsiTheme="minorHAnsi" w:cstheme="minorHAnsi"/>
                <w:b/>
                <w:bCs/>
                <w:color w:val="000000"/>
                <w:sz w:val="22"/>
                <w:szCs w:val="22"/>
              </w:rPr>
            </w:pPr>
          </w:p>
        </w:tc>
      </w:tr>
      <w:tr w14:paraId="56044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44B8B2DB">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3. Datele cumulate ale tuturor întreprinderilor legate</w:t>
            </w:r>
            <w:r>
              <w:rPr>
                <w:rFonts w:asciiTheme="minorHAnsi" w:hAnsiTheme="minorHAnsi" w:cstheme="minorHAnsi"/>
                <w:color w:val="000000"/>
                <w:sz w:val="22"/>
                <w:szCs w:val="22"/>
                <w:vertAlign w:val="superscript"/>
              </w:rPr>
              <w:t>3</w:t>
            </w:r>
            <w:r>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color="auto" w:sz="4" w:space="0"/>
              <w:left w:val="single" w:color="auto" w:sz="4" w:space="0"/>
              <w:bottom w:val="single" w:color="auto" w:sz="4" w:space="0"/>
              <w:right w:val="single" w:color="auto" w:sz="4" w:space="0"/>
            </w:tcBorders>
          </w:tcPr>
          <w:p w14:paraId="0F5F9249">
            <w:pPr>
              <w:autoSpaceDE w:val="0"/>
              <w:autoSpaceDN w:val="0"/>
              <w:adjustRightInd w:val="0"/>
              <w:rPr>
                <w:rFonts w:asciiTheme="minorHAnsi" w:hAnsiTheme="minorHAnsi" w:cstheme="minorHAnsi"/>
                <w:b/>
                <w:bCs/>
                <w:color w:val="000000"/>
                <w:sz w:val="22"/>
                <w:szCs w:val="22"/>
              </w:rPr>
            </w:pPr>
          </w:p>
        </w:tc>
        <w:tc>
          <w:tcPr>
            <w:tcW w:w="1980" w:type="dxa"/>
            <w:tcBorders>
              <w:top w:val="single" w:color="auto" w:sz="4" w:space="0"/>
              <w:left w:val="single" w:color="auto" w:sz="4" w:space="0"/>
              <w:bottom w:val="single" w:color="auto" w:sz="4" w:space="0"/>
              <w:right w:val="single" w:color="auto" w:sz="4" w:space="0"/>
            </w:tcBorders>
          </w:tcPr>
          <w:p w14:paraId="3D43BEFC">
            <w:pPr>
              <w:autoSpaceDE w:val="0"/>
              <w:autoSpaceDN w:val="0"/>
              <w:adjustRightInd w:val="0"/>
              <w:rPr>
                <w:rFonts w:asciiTheme="minorHAnsi" w:hAnsiTheme="minorHAnsi" w:cstheme="minorHAnsi"/>
                <w:b/>
                <w:bCs/>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3845F874">
            <w:pPr>
              <w:autoSpaceDE w:val="0"/>
              <w:autoSpaceDN w:val="0"/>
              <w:adjustRightInd w:val="0"/>
              <w:rPr>
                <w:rFonts w:asciiTheme="minorHAnsi" w:hAnsiTheme="minorHAnsi" w:cstheme="minorHAnsi"/>
                <w:b/>
                <w:bCs/>
                <w:color w:val="000000"/>
                <w:sz w:val="22"/>
                <w:szCs w:val="22"/>
              </w:rPr>
            </w:pPr>
          </w:p>
        </w:tc>
      </w:tr>
      <w:tr w14:paraId="026E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8" w:type="dxa"/>
            <w:tcBorders>
              <w:top w:val="single" w:color="auto" w:sz="4" w:space="0"/>
              <w:left w:val="single" w:color="auto" w:sz="4" w:space="0"/>
              <w:bottom w:val="single" w:color="auto" w:sz="4" w:space="0"/>
              <w:right w:val="single" w:color="auto" w:sz="4" w:space="0"/>
            </w:tcBorders>
          </w:tcPr>
          <w:p w14:paraId="79DF5B58">
            <w:pPr>
              <w:rPr>
                <w:rFonts w:asciiTheme="minorHAnsi" w:hAnsiTheme="minorHAnsi" w:cstheme="minorHAnsi"/>
                <w:b/>
                <w:sz w:val="22"/>
                <w:szCs w:val="22"/>
              </w:rPr>
            </w:pPr>
            <w:bookmarkStart w:id="5" w:name="_Toc145514119"/>
            <w:bookmarkStart w:id="6" w:name="_Toc145430369"/>
            <w:r>
              <w:rPr>
                <w:rFonts w:asciiTheme="minorHAnsi" w:hAnsiTheme="minorHAnsi" w:cstheme="minorHAnsi"/>
                <w:b/>
                <w:sz w:val="22"/>
                <w:szCs w:val="22"/>
              </w:rPr>
              <w:t>TOTAL</w:t>
            </w:r>
            <w:bookmarkEnd w:id="5"/>
            <w:bookmarkEnd w:id="6"/>
          </w:p>
        </w:tc>
        <w:tc>
          <w:tcPr>
            <w:tcW w:w="1440" w:type="dxa"/>
            <w:tcBorders>
              <w:top w:val="single" w:color="auto" w:sz="4" w:space="0"/>
              <w:left w:val="single" w:color="auto" w:sz="4" w:space="0"/>
              <w:bottom w:val="single" w:color="auto" w:sz="4" w:space="0"/>
              <w:right w:val="single" w:color="auto" w:sz="4" w:space="0"/>
            </w:tcBorders>
          </w:tcPr>
          <w:p w14:paraId="4C4763CB">
            <w:pPr>
              <w:rPr>
                <w:rFonts w:asciiTheme="minorHAnsi" w:hAnsiTheme="minorHAnsi" w:cstheme="minorHAnsi"/>
                <w:b/>
                <w:bCs/>
                <w:sz w:val="22"/>
                <w:szCs w:val="22"/>
              </w:rPr>
            </w:pPr>
          </w:p>
        </w:tc>
        <w:tc>
          <w:tcPr>
            <w:tcW w:w="1980" w:type="dxa"/>
            <w:tcBorders>
              <w:top w:val="single" w:color="auto" w:sz="4" w:space="0"/>
              <w:left w:val="single" w:color="auto" w:sz="4" w:space="0"/>
              <w:bottom w:val="single" w:color="auto" w:sz="4" w:space="0"/>
              <w:right w:val="single" w:color="auto" w:sz="4" w:space="0"/>
            </w:tcBorders>
          </w:tcPr>
          <w:p w14:paraId="09F8D64B">
            <w:pPr>
              <w:rPr>
                <w:rFonts w:asciiTheme="minorHAnsi" w:hAnsiTheme="minorHAnsi" w:cstheme="minorHAnsi"/>
                <w:b/>
                <w:bCs/>
                <w:sz w:val="22"/>
                <w:szCs w:val="22"/>
              </w:rPr>
            </w:pPr>
          </w:p>
        </w:tc>
        <w:tc>
          <w:tcPr>
            <w:tcW w:w="1800" w:type="dxa"/>
            <w:tcBorders>
              <w:top w:val="single" w:color="auto" w:sz="4" w:space="0"/>
              <w:left w:val="single" w:color="auto" w:sz="4" w:space="0"/>
              <w:bottom w:val="single" w:color="auto" w:sz="4" w:space="0"/>
              <w:right w:val="single" w:color="auto" w:sz="4" w:space="0"/>
            </w:tcBorders>
          </w:tcPr>
          <w:p w14:paraId="2A7A27F0">
            <w:pPr>
              <w:rPr>
                <w:rFonts w:asciiTheme="minorHAnsi" w:hAnsiTheme="minorHAnsi" w:cstheme="minorHAnsi"/>
                <w:b/>
                <w:bCs/>
                <w:sz w:val="22"/>
                <w:szCs w:val="22"/>
              </w:rPr>
            </w:pPr>
          </w:p>
        </w:tc>
      </w:tr>
    </w:tbl>
    <w:p w14:paraId="244B4DD6">
      <w:pPr>
        <w:autoSpaceDE w:val="0"/>
        <w:autoSpaceDN w:val="0"/>
        <w:adjustRightInd w:val="0"/>
        <w:rPr>
          <w:rFonts w:asciiTheme="minorHAnsi" w:hAnsiTheme="minorHAnsi" w:cstheme="minorHAnsi"/>
          <w:color w:val="000000"/>
          <w:sz w:val="22"/>
          <w:szCs w:val="22"/>
        </w:rPr>
      </w:pPr>
    </w:p>
    <w:p w14:paraId="77F52FA0">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Datele incluse în secţiunea </w:t>
      </w:r>
      <w:r>
        <w:rPr>
          <w:rFonts w:asciiTheme="minorHAnsi" w:hAnsiTheme="minorHAnsi" w:cstheme="minorHAnsi"/>
          <w:b/>
          <w:color w:val="000000"/>
          <w:sz w:val="22"/>
          <w:szCs w:val="22"/>
        </w:rPr>
        <w:t>"Total"</w:t>
      </w:r>
      <w:r>
        <w:rPr>
          <w:rFonts w:asciiTheme="minorHAnsi" w:hAnsiTheme="minorHAnsi" w:cstheme="minorHAnsi"/>
          <w:color w:val="000000"/>
          <w:sz w:val="22"/>
          <w:szCs w:val="22"/>
        </w:rPr>
        <w:t xml:space="preserve"> din tabel trebuie introduse în tabelul </w:t>
      </w:r>
      <w:r>
        <w:rPr>
          <w:rFonts w:asciiTheme="minorHAnsi" w:hAnsiTheme="minorHAnsi" w:cstheme="minorHAnsi"/>
          <w:b/>
          <w:i/>
          <w:color w:val="000000"/>
          <w:sz w:val="22"/>
          <w:szCs w:val="22"/>
        </w:rPr>
        <w:t>"Date utilizate pentru a se stabili categoria întreprinderii"</w:t>
      </w:r>
      <w:r>
        <w:rPr>
          <w:rFonts w:asciiTheme="minorHAnsi" w:hAnsiTheme="minorHAnsi" w:cstheme="minorHAnsi"/>
          <w:color w:val="000000"/>
          <w:sz w:val="22"/>
          <w:szCs w:val="22"/>
        </w:rPr>
        <w:t xml:space="preserve"> de la secțiunea III de mai sus</w:t>
      </w:r>
    </w:p>
    <w:p w14:paraId="0DA84335">
      <w:pPr>
        <w:autoSpaceDE w:val="0"/>
        <w:autoSpaceDN w:val="0"/>
        <w:adjustRightInd w:val="0"/>
        <w:rPr>
          <w:rFonts w:asciiTheme="minorHAnsi" w:hAnsiTheme="minorHAnsi" w:cstheme="minorHAnsi"/>
          <w:color w:val="000000"/>
          <w:sz w:val="22"/>
          <w:szCs w:val="22"/>
        </w:rPr>
      </w:pPr>
    </w:p>
    <w:p w14:paraId="62D59821">
      <w:pPr>
        <w:autoSpaceDE w:val="0"/>
        <w:autoSpaceDN w:val="0"/>
        <w:adjustRightInd w:val="0"/>
        <w:rPr>
          <w:rFonts w:asciiTheme="minorHAnsi" w:hAnsiTheme="minorHAnsi" w:cstheme="minorHAnsi"/>
          <w:i/>
          <w:iCs/>
          <w:sz w:val="22"/>
          <w:szCs w:val="22"/>
          <w:lang w:val="fr-FR"/>
        </w:rPr>
      </w:pPr>
      <w:r>
        <w:rPr>
          <w:rFonts w:asciiTheme="minorHAnsi" w:hAnsiTheme="minorHAnsi" w:cstheme="minorHAnsi"/>
          <w:i/>
          <w:iCs/>
          <w:sz w:val="22"/>
          <w:szCs w:val="22"/>
          <w:lang w:val="fr-FR"/>
        </w:rPr>
        <w:t xml:space="preserve">                             </w:t>
      </w:r>
    </w:p>
    <w:p w14:paraId="51CF1A78">
      <w:pPr>
        <w:autoSpaceDE w:val="0"/>
        <w:autoSpaceDN w:val="0"/>
        <w:adjustRightInd w:val="0"/>
        <w:rPr>
          <w:rFonts w:asciiTheme="minorHAnsi" w:hAnsiTheme="minorHAnsi" w:cstheme="minorHAnsi"/>
          <w:i/>
          <w:iCs/>
          <w:sz w:val="22"/>
          <w:szCs w:val="22"/>
          <w:lang w:val="fr-FR"/>
        </w:rPr>
      </w:pPr>
    </w:p>
    <w:p w14:paraId="564085CB">
      <w:pPr>
        <w:rPr>
          <w:rFonts w:asciiTheme="minorHAnsi" w:hAnsiTheme="minorHAnsi" w:cstheme="minorHAnsi"/>
          <w:color w:val="000000"/>
          <w:sz w:val="22"/>
          <w:szCs w:val="22"/>
        </w:rPr>
      </w:pPr>
      <w:r>
        <w:rPr>
          <w:rFonts w:asciiTheme="minorHAnsi" w:hAnsiTheme="minorHAnsi" w:cstheme="minorHAnsi"/>
          <w:color w:val="000000"/>
          <w:sz w:val="22"/>
          <w:szCs w:val="22"/>
        </w:rPr>
        <w:t>Secţiunea A</w:t>
      </w:r>
    </w:p>
    <w:p w14:paraId="7EEE2711">
      <w:pPr>
        <w:rPr>
          <w:rFonts w:asciiTheme="minorHAnsi" w:hAnsiTheme="minorHAnsi" w:cstheme="minorHAnsi"/>
          <w:color w:val="000000"/>
          <w:sz w:val="22"/>
          <w:szCs w:val="22"/>
        </w:rPr>
      </w:pPr>
    </w:p>
    <w:p w14:paraId="5FAA16B5">
      <w:pPr>
        <w:rPr>
          <w:rFonts w:asciiTheme="minorHAnsi" w:hAnsiTheme="minorHAnsi" w:cstheme="minorHAnsi"/>
          <w:b/>
          <w:color w:val="000000"/>
          <w:sz w:val="22"/>
          <w:szCs w:val="22"/>
        </w:rPr>
      </w:pPr>
      <w:r>
        <w:rPr>
          <w:rFonts w:asciiTheme="minorHAnsi" w:hAnsiTheme="minorHAnsi" w:cstheme="minorHAnsi"/>
          <w:b/>
          <w:color w:val="000000"/>
          <w:sz w:val="22"/>
          <w:szCs w:val="22"/>
        </w:rPr>
        <w:t>ÎNTREPRINDERI PARTENERE</w:t>
      </w:r>
    </w:p>
    <w:p w14:paraId="782D8F20">
      <w:pPr>
        <w:jc w:val="both"/>
        <w:rPr>
          <w:rFonts w:asciiTheme="minorHAnsi" w:hAnsiTheme="minorHAnsi" w:cstheme="minorHAnsi"/>
          <w:b/>
          <w:color w:val="000000"/>
          <w:sz w:val="22"/>
          <w:szCs w:val="22"/>
        </w:rPr>
      </w:pPr>
    </w:p>
    <w:p w14:paraId="638B736E">
      <w:pPr>
        <w:pStyle w:val="10"/>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CE083E9">
      <w:pPr>
        <w:numPr>
          <w:ilvl w:val="0"/>
          <w:numId w:val="1"/>
        </w:numPr>
        <w:rPr>
          <w:rFonts w:asciiTheme="minorHAnsi" w:hAnsiTheme="minorHAnsi" w:cstheme="minorHAnsi"/>
          <w:b/>
          <w:bCs/>
          <w:color w:val="000000"/>
          <w:sz w:val="22"/>
          <w:szCs w:val="22"/>
        </w:rPr>
      </w:pPr>
      <w:r>
        <w:rPr>
          <w:rFonts w:asciiTheme="minorHAnsi" w:hAnsiTheme="minorHAnsi" w:cstheme="minorHAnsi"/>
          <w:b/>
          <w:bCs/>
          <w:color w:val="000000"/>
          <w:sz w:val="22"/>
          <w:szCs w:val="22"/>
        </w:rPr>
        <w:t>Date de identificare şi date financiare preliminare</w:t>
      </w:r>
    </w:p>
    <w:p w14:paraId="6223CEE0">
      <w:pPr>
        <w:ind w:left="720"/>
        <w:rPr>
          <w:rFonts w:asciiTheme="minorHAnsi" w:hAnsiTheme="minorHAnsi" w:cstheme="minorHAnsi"/>
          <w:b/>
          <w:bCs/>
          <w:color w:val="000000"/>
          <w:sz w:val="22"/>
          <w:szCs w:val="22"/>
        </w:rPr>
      </w:pPr>
    </w:p>
    <w:p w14:paraId="107602CA">
      <w:pPr>
        <w:rPr>
          <w:rFonts w:asciiTheme="minorHAnsi" w:hAnsiTheme="minorHAnsi" w:cstheme="minorHAnsi"/>
          <w:b/>
          <w:sz w:val="22"/>
          <w:szCs w:val="22"/>
        </w:rPr>
      </w:pPr>
    </w:p>
    <w:p w14:paraId="378E7E92">
      <w:pPr>
        <w:rPr>
          <w:rFonts w:asciiTheme="minorHAnsi" w:hAnsiTheme="minorHAnsi" w:cstheme="minorHAnsi"/>
          <w:b/>
          <w:sz w:val="22"/>
          <w:szCs w:val="22"/>
        </w:rPr>
      </w:pPr>
    </w:p>
    <w:p w14:paraId="4B5C828C">
      <w:pPr>
        <w:rPr>
          <w:rFonts w:asciiTheme="minorHAnsi" w:hAnsiTheme="minorHAnsi" w:cstheme="minorHAnsi"/>
          <w:b/>
          <w:sz w:val="22"/>
          <w:szCs w:val="22"/>
        </w:rPr>
      </w:pPr>
    </w:p>
    <w:p w14:paraId="0AC55AF1">
      <w:pPr>
        <w:rPr>
          <w:rFonts w:asciiTheme="minorHAnsi" w:hAnsiTheme="minorHAnsi" w:cstheme="minorHAnsi"/>
          <w:b/>
          <w:sz w:val="22"/>
          <w:szCs w:val="22"/>
        </w:rPr>
      </w:pPr>
      <w:r>
        <w:rPr>
          <w:rFonts w:asciiTheme="minorHAnsi" w:hAnsiTheme="minorHAnsi" w:cstheme="minorHAnsi"/>
          <w:b/>
          <w:sz w:val="22"/>
          <w:szCs w:val="22"/>
        </w:rPr>
        <w:t>Tabelul A.1</w:t>
      </w:r>
    </w:p>
    <w:p w14:paraId="50EC890E">
      <w:pPr>
        <w:rPr>
          <w:rFonts w:asciiTheme="minorHAnsi" w:hAnsiTheme="minorHAnsi" w:cstheme="minorHAnsi"/>
          <w:sz w:val="22"/>
          <w:szCs w:val="22"/>
        </w:rPr>
      </w:pPr>
    </w:p>
    <w:tbl>
      <w:tblPr>
        <w:tblStyle w:val="8"/>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6"/>
        <w:gridCol w:w="1460"/>
        <w:gridCol w:w="1464"/>
        <w:gridCol w:w="1497"/>
        <w:gridCol w:w="1257"/>
        <w:gridCol w:w="1432"/>
        <w:gridCol w:w="1432"/>
      </w:tblGrid>
      <w:tr w14:paraId="5A887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868" w:type="dxa"/>
            <w:gridSpan w:val="4"/>
            <w:tcBorders>
              <w:top w:val="single" w:color="auto" w:sz="4" w:space="0"/>
              <w:left w:val="single" w:color="auto" w:sz="4" w:space="0"/>
              <w:bottom w:val="single" w:color="auto" w:sz="4" w:space="0"/>
              <w:right w:val="single" w:color="auto" w:sz="4" w:space="0"/>
            </w:tcBorders>
          </w:tcPr>
          <w:p w14:paraId="5A071536">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Întreprinderea parteneră – Date de identificare</w:t>
            </w:r>
          </w:p>
        </w:tc>
        <w:tc>
          <w:tcPr>
            <w:tcW w:w="1260" w:type="dxa"/>
            <w:vMerge w:val="restart"/>
            <w:tcBorders>
              <w:top w:val="single" w:color="auto" w:sz="4" w:space="0"/>
              <w:left w:val="single" w:color="auto" w:sz="4" w:space="0"/>
              <w:bottom w:val="single" w:color="auto" w:sz="4" w:space="0"/>
              <w:right w:val="single" w:color="auto" w:sz="4" w:space="0"/>
            </w:tcBorders>
          </w:tcPr>
          <w:p w14:paraId="268C8D12">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Numărul mediu anual de salariaţi</w:t>
            </w:r>
          </w:p>
        </w:tc>
        <w:tc>
          <w:tcPr>
            <w:tcW w:w="1440" w:type="dxa"/>
            <w:vMerge w:val="restart"/>
            <w:tcBorders>
              <w:top w:val="single" w:color="auto" w:sz="4" w:space="0"/>
              <w:left w:val="single" w:color="auto" w:sz="4" w:space="0"/>
              <w:bottom w:val="single" w:color="auto" w:sz="4" w:space="0"/>
              <w:right w:val="single" w:color="auto" w:sz="4" w:space="0"/>
            </w:tcBorders>
          </w:tcPr>
          <w:p w14:paraId="7E92F1F1">
            <w:pPr>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07CB05D5">
            <w:pPr>
              <w:jc w:val="center"/>
              <w:rPr>
                <w:rFonts w:asciiTheme="minorHAnsi" w:hAnsiTheme="minorHAnsi" w:cstheme="minorHAnsi"/>
                <w:b/>
                <w:bCs/>
                <w:sz w:val="22"/>
                <w:szCs w:val="22"/>
              </w:rPr>
            </w:pPr>
            <w:r>
              <w:rPr>
                <w:rFonts w:asciiTheme="minorHAnsi" w:hAnsiTheme="minorHAnsi" w:cstheme="minorHAnsi"/>
                <w:b/>
                <w:bCs/>
                <w:sz w:val="22"/>
                <w:szCs w:val="22"/>
              </w:rPr>
              <w:t>(mii lei/mii €)</w:t>
            </w:r>
          </w:p>
        </w:tc>
        <w:tc>
          <w:tcPr>
            <w:tcW w:w="1440" w:type="dxa"/>
            <w:vMerge w:val="restart"/>
            <w:tcBorders>
              <w:top w:val="single" w:color="auto" w:sz="4" w:space="0"/>
              <w:left w:val="single" w:color="auto" w:sz="4" w:space="0"/>
              <w:bottom w:val="single" w:color="auto" w:sz="4" w:space="0"/>
              <w:right w:val="single" w:color="auto" w:sz="4" w:space="0"/>
            </w:tcBorders>
          </w:tcPr>
          <w:p w14:paraId="77B4D097">
            <w:pPr>
              <w:jc w:val="center"/>
              <w:rPr>
                <w:rFonts w:asciiTheme="minorHAnsi" w:hAnsiTheme="minorHAnsi" w:cstheme="minorHAnsi"/>
                <w:b/>
                <w:bCs/>
                <w:sz w:val="22"/>
                <w:szCs w:val="22"/>
              </w:rPr>
            </w:pPr>
            <w:r>
              <w:rPr>
                <w:rFonts w:asciiTheme="minorHAnsi" w:hAnsiTheme="minorHAnsi" w:cstheme="minorHAnsi"/>
                <w:b/>
                <w:bCs/>
                <w:sz w:val="22"/>
                <w:szCs w:val="22"/>
              </w:rPr>
              <w:t>Active totale</w:t>
            </w:r>
          </w:p>
          <w:p w14:paraId="1C96A8B2">
            <w:pPr>
              <w:jc w:val="center"/>
              <w:rPr>
                <w:rFonts w:asciiTheme="minorHAnsi" w:hAnsiTheme="minorHAnsi" w:cstheme="minorHAnsi"/>
                <w:b/>
                <w:bCs/>
                <w:sz w:val="22"/>
                <w:szCs w:val="22"/>
              </w:rPr>
            </w:pPr>
            <w:r>
              <w:rPr>
                <w:rFonts w:asciiTheme="minorHAnsi" w:hAnsiTheme="minorHAnsi" w:cstheme="minorHAnsi"/>
                <w:b/>
                <w:bCs/>
                <w:sz w:val="22"/>
                <w:szCs w:val="22"/>
              </w:rPr>
              <w:t>( mii lei/mii €)</w:t>
            </w:r>
          </w:p>
        </w:tc>
      </w:tr>
      <w:tr w14:paraId="4B2BA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57A83F74">
            <w:pPr>
              <w:rPr>
                <w:rFonts w:asciiTheme="minorHAnsi" w:hAnsiTheme="minorHAnsi" w:cstheme="minorHAnsi"/>
                <w:b/>
                <w:bCs/>
                <w:color w:val="000000"/>
                <w:sz w:val="22"/>
                <w:szCs w:val="22"/>
              </w:rPr>
            </w:pPr>
            <w:r>
              <w:rPr>
                <w:rFonts w:asciiTheme="minorHAnsi" w:hAnsiTheme="minorHAnsi" w:cstheme="minorHAnsi"/>
                <w:b/>
                <w:bCs/>
                <w:color w:val="000000"/>
                <w:sz w:val="22"/>
                <w:szCs w:val="22"/>
              </w:rPr>
              <w:t>Numele sau denumirea întreprinderii</w:t>
            </w:r>
          </w:p>
        </w:tc>
        <w:tc>
          <w:tcPr>
            <w:tcW w:w="1467" w:type="dxa"/>
            <w:tcBorders>
              <w:top w:val="single" w:color="auto" w:sz="4" w:space="0"/>
              <w:left w:val="single" w:color="auto" w:sz="4" w:space="0"/>
              <w:bottom w:val="single" w:color="auto" w:sz="4" w:space="0"/>
              <w:right w:val="single" w:color="auto" w:sz="4" w:space="0"/>
            </w:tcBorders>
          </w:tcPr>
          <w:p w14:paraId="0936968A">
            <w:pPr>
              <w:rPr>
                <w:rFonts w:asciiTheme="minorHAnsi" w:hAnsiTheme="minorHAnsi" w:cstheme="minorHAnsi"/>
                <w:b/>
                <w:bCs/>
                <w:color w:val="000000"/>
                <w:sz w:val="22"/>
                <w:szCs w:val="22"/>
              </w:rPr>
            </w:pPr>
            <w:r>
              <w:rPr>
                <w:rFonts w:asciiTheme="minorHAnsi" w:hAnsiTheme="minorHAnsi" w:cstheme="minorHAnsi"/>
                <w:b/>
                <w:bCs/>
                <w:color w:val="000000"/>
                <w:sz w:val="22"/>
                <w:szCs w:val="22"/>
              </w:rPr>
              <w:t>Adresa sediului social</w:t>
            </w:r>
          </w:p>
        </w:tc>
        <w:tc>
          <w:tcPr>
            <w:tcW w:w="1467" w:type="dxa"/>
            <w:tcBorders>
              <w:top w:val="single" w:color="auto" w:sz="4" w:space="0"/>
              <w:left w:val="single" w:color="auto" w:sz="4" w:space="0"/>
              <w:bottom w:val="single" w:color="auto" w:sz="4" w:space="0"/>
              <w:right w:val="single" w:color="auto" w:sz="4" w:space="0"/>
            </w:tcBorders>
          </w:tcPr>
          <w:p w14:paraId="52B07135">
            <w:pPr>
              <w:rPr>
                <w:rFonts w:asciiTheme="minorHAnsi" w:hAnsiTheme="minorHAnsi" w:cstheme="minorHAnsi"/>
                <w:b/>
                <w:bCs/>
                <w:color w:val="000000"/>
                <w:sz w:val="22"/>
                <w:szCs w:val="22"/>
              </w:rPr>
            </w:pPr>
            <w:r>
              <w:rPr>
                <w:rFonts w:asciiTheme="minorHAnsi" w:hAnsiTheme="minorHAnsi" w:cstheme="minorHAnsi"/>
                <w:b/>
                <w:bCs/>
                <w:color w:val="000000"/>
                <w:sz w:val="22"/>
                <w:szCs w:val="22"/>
              </w:rPr>
              <w:t>Cod unic de înregistrare</w:t>
            </w:r>
          </w:p>
        </w:tc>
        <w:tc>
          <w:tcPr>
            <w:tcW w:w="1467" w:type="dxa"/>
            <w:tcBorders>
              <w:top w:val="single" w:color="auto" w:sz="4" w:space="0"/>
              <w:left w:val="single" w:color="auto" w:sz="4" w:space="0"/>
              <w:bottom w:val="single" w:color="auto" w:sz="4" w:space="0"/>
              <w:right w:val="single" w:color="auto" w:sz="4" w:space="0"/>
            </w:tcBorders>
          </w:tcPr>
          <w:p w14:paraId="1746DAE6">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38EE53D">
            <w:pPr>
              <w:rPr>
                <w:rFonts w:asciiTheme="minorHAnsi" w:hAnsiTheme="minorHAnsi" w:cstheme="minorHAnsi"/>
                <w:b/>
                <w:bCs/>
                <w:color w:val="000000"/>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2293CAC">
            <w:pPr>
              <w:rPr>
                <w:rFonts w:asciiTheme="minorHAnsi" w:hAnsiTheme="minorHAnsi" w:cstheme="minorHAnsi"/>
                <w:b/>
                <w:bCs/>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87E8A11">
            <w:pPr>
              <w:rPr>
                <w:rFonts w:asciiTheme="minorHAnsi" w:hAnsiTheme="minorHAnsi" w:cstheme="minorHAnsi"/>
                <w:b/>
                <w:bCs/>
                <w:sz w:val="22"/>
                <w:szCs w:val="22"/>
              </w:rPr>
            </w:pPr>
          </w:p>
        </w:tc>
      </w:tr>
      <w:tr w14:paraId="54F1B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6566CE2F">
            <w:pPr>
              <w:rPr>
                <w:rFonts w:asciiTheme="minorHAnsi" w:hAnsiTheme="minorHAnsi" w:cstheme="minorHAnsi"/>
                <w:b/>
                <w:bCs/>
                <w:color w:val="000000"/>
                <w:sz w:val="22"/>
                <w:szCs w:val="22"/>
              </w:rPr>
            </w:pPr>
            <w:r>
              <w:rPr>
                <w:rFonts w:asciiTheme="minorHAnsi" w:hAnsiTheme="minorHAnsi" w:cstheme="minorHAnsi"/>
                <w:b/>
                <w:bCs/>
                <w:color w:val="000000"/>
                <w:sz w:val="22"/>
                <w:szCs w:val="22"/>
              </w:rPr>
              <w:t>1.</w:t>
            </w:r>
          </w:p>
        </w:tc>
        <w:tc>
          <w:tcPr>
            <w:tcW w:w="1467" w:type="dxa"/>
            <w:tcBorders>
              <w:top w:val="single" w:color="auto" w:sz="4" w:space="0"/>
              <w:left w:val="single" w:color="auto" w:sz="4" w:space="0"/>
              <w:bottom w:val="single" w:color="auto" w:sz="4" w:space="0"/>
              <w:right w:val="single" w:color="auto" w:sz="4" w:space="0"/>
            </w:tcBorders>
          </w:tcPr>
          <w:p w14:paraId="392B98AC">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5A6140DE">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3FC64244">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5F111E3B">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57633D1B">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0B75148B">
            <w:pPr>
              <w:rPr>
                <w:rFonts w:asciiTheme="minorHAnsi" w:hAnsiTheme="minorHAnsi" w:cstheme="minorHAnsi"/>
                <w:color w:val="000000"/>
                <w:sz w:val="22"/>
                <w:szCs w:val="22"/>
              </w:rPr>
            </w:pPr>
          </w:p>
        </w:tc>
      </w:tr>
      <w:tr w14:paraId="1A176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66E7F2D0">
            <w:pPr>
              <w:rPr>
                <w:rFonts w:asciiTheme="minorHAnsi" w:hAnsiTheme="minorHAnsi" w:cstheme="minorHAnsi"/>
                <w:b/>
                <w:bCs/>
                <w:color w:val="000000"/>
                <w:sz w:val="22"/>
                <w:szCs w:val="22"/>
              </w:rPr>
            </w:pPr>
            <w:r>
              <w:rPr>
                <w:rFonts w:asciiTheme="minorHAnsi" w:hAnsiTheme="minorHAnsi" w:cstheme="minorHAnsi"/>
                <w:b/>
                <w:bCs/>
                <w:color w:val="000000"/>
                <w:sz w:val="22"/>
                <w:szCs w:val="22"/>
              </w:rPr>
              <w:t>2.</w:t>
            </w:r>
          </w:p>
        </w:tc>
        <w:tc>
          <w:tcPr>
            <w:tcW w:w="1467" w:type="dxa"/>
            <w:tcBorders>
              <w:top w:val="single" w:color="auto" w:sz="4" w:space="0"/>
              <w:left w:val="single" w:color="auto" w:sz="4" w:space="0"/>
              <w:bottom w:val="single" w:color="auto" w:sz="4" w:space="0"/>
              <w:right w:val="single" w:color="auto" w:sz="4" w:space="0"/>
            </w:tcBorders>
          </w:tcPr>
          <w:p w14:paraId="2167E6D5">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347CD12F">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4A77F8AF">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78D13B2C">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563257E6">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555309CA">
            <w:pPr>
              <w:rPr>
                <w:rFonts w:asciiTheme="minorHAnsi" w:hAnsiTheme="minorHAnsi" w:cstheme="minorHAnsi"/>
                <w:color w:val="000000"/>
                <w:sz w:val="22"/>
                <w:szCs w:val="22"/>
              </w:rPr>
            </w:pPr>
          </w:p>
        </w:tc>
      </w:tr>
      <w:tr w14:paraId="62FBD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36E17F27">
            <w:pPr>
              <w:rPr>
                <w:rFonts w:asciiTheme="minorHAnsi" w:hAnsiTheme="minorHAnsi" w:cstheme="minorHAnsi"/>
                <w:b/>
                <w:bCs/>
                <w:color w:val="000000"/>
                <w:sz w:val="22"/>
                <w:szCs w:val="22"/>
              </w:rPr>
            </w:pPr>
            <w:r>
              <w:rPr>
                <w:rFonts w:asciiTheme="minorHAnsi" w:hAnsiTheme="minorHAnsi" w:cstheme="minorHAnsi"/>
                <w:b/>
                <w:bCs/>
                <w:color w:val="000000"/>
                <w:sz w:val="22"/>
                <w:szCs w:val="22"/>
              </w:rPr>
              <w:t>3.</w:t>
            </w:r>
          </w:p>
        </w:tc>
        <w:tc>
          <w:tcPr>
            <w:tcW w:w="1467" w:type="dxa"/>
            <w:tcBorders>
              <w:top w:val="single" w:color="auto" w:sz="4" w:space="0"/>
              <w:left w:val="single" w:color="auto" w:sz="4" w:space="0"/>
              <w:bottom w:val="single" w:color="auto" w:sz="4" w:space="0"/>
              <w:right w:val="single" w:color="auto" w:sz="4" w:space="0"/>
            </w:tcBorders>
          </w:tcPr>
          <w:p w14:paraId="55DF3422">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5C2F8781">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1EEB6C8C">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2C0C9E7B">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2792E105">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7CC7E82">
            <w:pPr>
              <w:rPr>
                <w:rFonts w:asciiTheme="minorHAnsi" w:hAnsiTheme="minorHAnsi" w:cstheme="minorHAnsi"/>
                <w:color w:val="000000"/>
                <w:sz w:val="22"/>
                <w:szCs w:val="22"/>
              </w:rPr>
            </w:pPr>
          </w:p>
        </w:tc>
      </w:tr>
      <w:tr w14:paraId="34A90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03CDC3D5">
            <w:pPr>
              <w:rPr>
                <w:rFonts w:asciiTheme="minorHAnsi" w:hAnsiTheme="minorHAnsi" w:cstheme="minorHAnsi"/>
                <w:b/>
                <w:bCs/>
                <w:color w:val="000000"/>
                <w:sz w:val="22"/>
                <w:szCs w:val="22"/>
              </w:rPr>
            </w:pPr>
            <w:r>
              <w:rPr>
                <w:rFonts w:asciiTheme="minorHAnsi" w:hAnsiTheme="minorHAnsi" w:cstheme="minorHAnsi"/>
                <w:b/>
                <w:bCs/>
                <w:color w:val="000000"/>
                <w:sz w:val="22"/>
                <w:szCs w:val="22"/>
              </w:rPr>
              <w:t>4.</w:t>
            </w:r>
          </w:p>
        </w:tc>
        <w:tc>
          <w:tcPr>
            <w:tcW w:w="1467" w:type="dxa"/>
            <w:tcBorders>
              <w:top w:val="single" w:color="auto" w:sz="4" w:space="0"/>
              <w:left w:val="single" w:color="auto" w:sz="4" w:space="0"/>
              <w:bottom w:val="single" w:color="auto" w:sz="4" w:space="0"/>
              <w:right w:val="single" w:color="auto" w:sz="4" w:space="0"/>
            </w:tcBorders>
          </w:tcPr>
          <w:p w14:paraId="08C55A4E">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213F4017">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2FA6996A">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1C80D800">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280C5EBA">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686820F9">
            <w:pPr>
              <w:rPr>
                <w:rFonts w:asciiTheme="minorHAnsi" w:hAnsiTheme="minorHAnsi" w:cstheme="minorHAnsi"/>
                <w:color w:val="000000"/>
                <w:sz w:val="22"/>
                <w:szCs w:val="22"/>
              </w:rPr>
            </w:pPr>
          </w:p>
        </w:tc>
      </w:tr>
      <w:tr w14:paraId="042F4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4F0A2599">
            <w:pPr>
              <w:rPr>
                <w:rFonts w:asciiTheme="minorHAnsi" w:hAnsiTheme="minorHAnsi" w:cstheme="minorHAnsi"/>
                <w:b/>
                <w:bCs/>
                <w:color w:val="000000"/>
                <w:sz w:val="22"/>
                <w:szCs w:val="22"/>
              </w:rPr>
            </w:pPr>
            <w:r>
              <w:rPr>
                <w:rFonts w:asciiTheme="minorHAnsi" w:hAnsiTheme="minorHAnsi" w:cstheme="minorHAnsi"/>
                <w:b/>
                <w:bCs/>
                <w:color w:val="000000"/>
                <w:sz w:val="22"/>
                <w:szCs w:val="22"/>
              </w:rPr>
              <w:t>5.</w:t>
            </w:r>
          </w:p>
        </w:tc>
        <w:tc>
          <w:tcPr>
            <w:tcW w:w="1467" w:type="dxa"/>
            <w:tcBorders>
              <w:top w:val="single" w:color="auto" w:sz="4" w:space="0"/>
              <w:left w:val="single" w:color="auto" w:sz="4" w:space="0"/>
              <w:bottom w:val="single" w:color="auto" w:sz="4" w:space="0"/>
              <w:right w:val="single" w:color="auto" w:sz="4" w:space="0"/>
            </w:tcBorders>
          </w:tcPr>
          <w:p w14:paraId="63509CFC">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368B20AC">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05670E98">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63FE2FB2">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055E2B75">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0604254D">
            <w:pPr>
              <w:rPr>
                <w:rFonts w:asciiTheme="minorHAnsi" w:hAnsiTheme="minorHAnsi" w:cstheme="minorHAnsi"/>
                <w:color w:val="000000"/>
                <w:sz w:val="22"/>
                <w:szCs w:val="22"/>
              </w:rPr>
            </w:pPr>
          </w:p>
        </w:tc>
      </w:tr>
      <w:tr w14:paraId="73424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52D12D2F">
            <w:pPr>
              <w:rPr>
                <w:rFonts w:asciiTheme="minorHAnsi" w:hAnsiTheme="minorHAnsi" w:cstheme="minorHAnsi"/>
                <w:b/>
                <w:bCs/>
                <w:color w:val="000000"/>
                <w:sz w:val="22"/>
                <w:szCs w:val="22"/>
              </w:rPr>
            </w:pPr>
            <w:r>
              <w:rPr>
                <w:rFonts w:asciiTheme="minorHAnsi" w:hAnsiTheme="minorHAnsi" w:cstheme="minorHAnsi"/>
                <w:b/>
                <w:bCs/>
                <w:color w:val="000000"/>
                <w:sz w:val="22"/>
                <w:szCs w:val="22"/>
              </w:rPr>
              <w:t>6.</w:t>
            </w:r>
          </w:p>
        </w:tc>
        <w:tc>
          <w:tcPr>
            <w:tcW w:w="1467" w:type="dxa"/>
            <w:tcBorders>
              <w:top w:val="single" w:color="auto" w:sz="4" w:space="0"/>
              <w:left w:val="single" w:color="auto" w:sz="4" w:space="0"/>
              <w:bottom w:val="single" w:color="auto" w:sz="4" w:space="0"/>
              <w:right w:val="single" w:color="auto" w:sz="4" w:space="0"/>
            </w:tcBorders>
          </w:tcPr>
          <w:p w14:paraId="20FCA02E">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3A50703A">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60791672">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45A13DC8">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124C7993">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7F3B89F2">
            <w:pPr>
              <w:rPr>
                <w:rFonts w:asciiTheme="minorHAnsi" w:hAnsiTheme="minorHAnsi" w:cstheme="minorHAnsi"/>
                <w:color w:val="000000"/>
                <w:sz w:val="22"/>
                <w:szCs w:val="22"/>
              </w:rPr>
            </w:pPr>
          </w:p>
        </w:tc>
      </w:tr>
      <w:tr w14:paraId="7B2D0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300532C0">
            <w:pPr>
              <w:rPr>
                <w:rFonts w:asciiTheme="minorHAnsi" w:hAnsiTheme="minorHAnsi" w:cstheme="minorHAnsi"/>
                <w:b/>
                <w:bCs/>
                <w:color w:val="000000"/>
                <w:sz w:val="22"/>
                <w:szCs w:val="22"/>
              </w:rPr>
            </w:pPr>
            <w:r>
              <w:rPr>
                <w:rFonts w:asciiTheme="minorHAnsi" w:hAnsiTheme="minorHAnsi" w:cstheme="minorHAnsi"/>
                <w:b/>
                <w:bCs/>
                <w:color w:val="000000"/>
                <w:sz w:val="22"/>
                <w:szCs w:val="22"/>
              </w:rPr>
              <w:t>7.</w:t>
            </w:r>
          </w:p>
        </w:tc>
        <w:tc>
          <w:tcPr>
            <w:tcW w:w="1467" w:type="dxa"/>
            <w:tcBorders>
              <w:top w:val="single" w:color="auto" w:sz="4" w:space="0"/>
              <w:left w:val="single" w:color="auto" w:sz="4" w:space="0"/>
              <w:bottom w:val="single" w:color="auto" w:sz="4" w:space="0"/>
              <w:right w:val="single" w:color="auto" w:sz="4" w:space="0"/>
            </w:tcBorders>
          </w:tcPr>
          <w:p w14:paraId="400CD3F9">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775961D8">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79D3B8FB">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273873DB">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2258F6D4">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6B943C1E">
            <w:pPr>
              <w:rPr>
                <w:rFonts w:asciiTheme="minorHAnsi" w:hAnsiTheme="minorHAnsi" w:cstheme="minorHAnsi"/>
                <w:color w:val="000000"/>
                <w:sz w:val="22"/>
                <w:szCs w:val="22"/>
              </w:rPr>
            </w:pPr>
          </w:p>
        </w:tc>
      </w:tr>
      <w:tr w14:paraId="1CFAE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7" w:type="dxa"/>
            <w:tcBorders>
              <w:top w:val="single" w:color="auto" w:sz="4" w:space="0"/>
              <w:left w:val="single" w:color="auto" w:sz="4" w:space="0"/>
              <w:bottom w:val="single" w:color="auto" w:sz="4" w:space="0"/>
              <w:right w:val="single" w:color="auto" w:sz="4" w:space="0"/>
            </w:tcBorders>
          </w:tcPr>
          <w:p w14:paraId="07270990">
            <w:pPr>
              <w:rPr>
                <w:rFonts w:asciiTheme="minorHAnsi" w:hAnsiTheme="minorHAnsi" w:cstheme="minorHAnsi"/>
                <w:b/>
                <w:bCs/>
                <w:color w:val="000000"/>
                <w:sz w:val="22"/>
                <w:szCs w:val="22"/>
              </w:rPr>
            </w:pPr>
            <w:r>
              <w:rPr>
                <w:rFonts w:asciiTheme="minorHAnsi" w:hAnsiTheme="minorHAnsi" w:cstheme="minorHAnsi"/>
                <w:b/>
                <w:bCs/>
                <w:color w:val="000000"/>
                <w:sz w:val="22"/>
                <w:szCs w:val="22"/>
              </w:rPr>
              <w:t>8.</w:t>
            </w:r>
          </w:p>
        </w:tc>
        <w:tc>
          <w:tcPr>
            <w:tcW w:w="1467" w:type="dxa"/>
            <w:tcBorders>
              <w:top w:val="single" w:color="auto" w:sz="4" w:space="0"/>
              <w:left w:val="single" w:color="auto" w:sz="4" w:space="0"/>
              <w:bottom w:val="single" w:color="auto" w:sz="4" w:space="0"/>
              <w:right w:val="single" w:color="auto" w:sz="4" w:space="0"/>
            </w:tcBorders>
          </w:tcPr>
          <w:p w14:paraId="6FB0DCE0">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656A04B4">
            <w:pPr>
              <w:rPr>
                <w:rFonts w:asciiTheme="minorHAnsi" w:hAnsiTheme="minorHAnsi" w:cstheme="minorHAnsi"/>
                <w:b/>
                <w:bCs/>
                <w:color w:val="000000"/>
                <w:sz w:val="22"/>
                <w:szCs w:val="22"/>
              </w:rPr>
            </w:pPr>
          </w:p>
        </w:tc>
        <w:tc>
          <w:tcPr>
            <w:tcW w:w="1467" w:type="dxa"/>
            <w:tcBorders>
              <w:top w:val="single" w:color="auto" w:sz="4" w:space="0"/>
              <w:left w:val="single" w:color="auto" w:sz="4" w:space="0"/>
              <w:bottom w:val="single" w:color="auto" w:sz="4" w:space="0"/>
              <w:right w:val="single" w:color="auto" w:sz="4" w:space="0"/>
            </w:tcBorders>
          </w:tcPr>
          <w:p w14:paraId="67983D89">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color="auto" w:sz="4" w:space="0"/>
              <w:left w:val="single" w:color="auto" w:sz="4" w:space="0"/>
              <w:bottom w:val="single" w:color="auto" w:sz="4" w:space="0"/>
              <w:right w:val="single" w:color="auto" w:sz="4" w:space="0"/>
            </w:tcBorders>
          </w:tcPr>
          <w:p w14:paraId="5952FFE5">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1D000641">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CD8A54A">
            <w:pPr>
              <w:rPr>
                <w:rFonts w:asciiTheme="minorHAnsi" w:hAnsiTheme="minorHAnsi" w:cstheme="minorHAnsi"/>
                <w:color w:val="000000"/>
                <w:sz w:val="22"/>
                <w:szCs w:val="22"/>
              </w:rPr>
            </w:pPr>
          </w:p>
        </w:tc>
      </w:tr>
      <w:tr w14:paraId="77F96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868" w:type="dxa"/>
            <w:gridSpan w:val="4"/>
            <w:tcBorders>
              <w:top w:val="single" w:color="auto" w:sz="4" w:space="0"/>
              <w:left w:val="single" w:color="auto" w:sz="4" w:space="0"/>
              <w:bottom w:val="single" w:color="auto" w:sz="4" w:space="0"/>
              <w:right w:val="single" w:color="auto" w:sz="4" w:space="0"/>
            </w:tcBorders>
          </w:tcPr>
          <w:p w14:paraId="4B2BC2E4">
            <w:pPr>
              <w:pStyle w:val="4"/>
              <w:rPr>
                <w:rFonts w:asciiTheme="minorHAnsi" w:hAnsiTheme="minorHAnsi" w:cstheme="minorHAnsi"/>
                <w:color w:val="000000"/>
                <w:sz w:val="22"/>
                <w:szCs w:val="22"/>
              </w:rPr>
            </w:pPr>
            <w:r>
              <w:rPr>
                <w:rFonts w:asciiTheme="minorHAnsi" w:hAnsiTheme="minorHAnsi" w:cstheme="minorHAnsi"/>
                <w:color w:val="000000"/>
                <w:sz w:val="22"/>
                <w:szCs w:val="22"/>
              </w:rPr>
              <w:t>Total</w:t>
            </w:r>
          </w:p>
        </w:tc>
        <w:tc>
          <w:tcPr>
            <w:tcW w:w="1260" w:type="dxa"/>
            <w:tcBorders>
              <w:top w:val="single" w:color="auto" w:sz="4" w:space="0"/>
              <w:left w:val="single" w:color="auto" w:sz="4" w:space="0"/>
              <w:bottom w:val="single" w:color="auto" w:sz="4" w:space="0"/>
              <w:right w:val="single" w:color="auto" w:sz="4" w:space="0"/>
            </w:tcBorders>
          </w:tcPr>
          <w:p w14:paraId="6AD6F140">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671F0A9B">
            <w:pPr>
              <w:rPr>
                <w:rFonts w:asciiTheme="minorHAnsi" w:hAnsiTheme="minorHAnsi" w:cstheme="minorHAnsi"/>
                <w:color w:val="000000"/>
                <w:sz w:val="22"/>
                <w:szCs w:val="22"/>
              </w:rPr>
            </w:pPr>
          </w:p>
        </w:tc>
        <w:tc>
          <w:tcPr>
            <w:tcW w:w="1440" w:type="dxa"/>
            <w:tcBorders>
              <w:top w:val="single" w:color="auto" w:sz="4" w:space="0"/>
              <w:left w:val="single" w:color="auto" w:sz="4" w:space="0"/>
              <w:bottom w:val="single" w:color="auto" w:sz="4" w:space="0"/>
              <w:right w:val="single" w:color="auto" w:sz="4" w:space="0"/>
            </w:tcBorders>
          </w:tcPr>
          <w:p w14:paraId="285E4D4A">
            <w:pPr>
              <w:rPr>
                <w:rFonts w:asciiTheme="minorHAnsi" w:hAnsiTheme="minorHAnsi" w:cstheme="minorHAnsi"/>
                <w:color w:val="000000"/>
                <w:sz w:val="22"/>
                <w:szCs w:val="22"/>
              </w:rPr>
            </w:pPr>
          </w:p>
        </w:tc>
      </w:tr>
    </w:tbl>
    <w:p w14:paraId="576C223E">
      <w:pPr>
        <w:autoSpaceDE w:val="0"/>
        <w:autoSpaceDN w:val="0"/>
        <w:adjustRightInd w:val="0"/>
        <w:rPr>
          <w:rFonts w:asciiTheme="minorHAnsi" w:hAnsiTheme="minorHAnsi" w:cstheme="minorHAnsi"/>
          <w:color w:val="000000"/>
          <w:sz w:val="22"/>
          <w:szCs w:val="22"/>
          <w:u w:val="single"/>
        </w:rPr>
      </w:pPr>
    </w:p>
    <w:p w14:paraId="50D3BEC9">
      <w:pPr>
        <w:autoSpaceDE w:val="0"/>
        <w:autoSpaceDN w:val="0"/>
        <w:adjustRightInd w:val="0"/>
        <w:rPr>
          <w:rFonts w:asciiTheme="minorHAnsi" w:hAnsiTheme="minorHAnsi" w:cstheme="minorHAnsi"/>
          <w:color w:val="000000"/>
          <w:sz w:val="22"/>
          <w:szCs w:val="22"/>
          <w:u w:val="single"/>
        </w:rPr>
      </w:pPr>
      <w:r>
        <w:rPr>
          <w:rFonts w:asciiTheme="minorHAnsi" w:hAnsiTheme="minorHAnsi" w:cstheme="minorHAnsi"/>
          <w:color w:val="000000"/>
          <w:sz w:val="22"/>
          <w:szCs w:val="22"/>
          <w:u w:val="single"/>
        </w:rPr>
        <w:t>NOTĂ:</w:t>
      </w:r>
    </w:p>
    <w:p w14:paraId="5C70FFF6">
      <w:pPr>
        <w:autoSpaceDE w:val="0"/>
        <w:autoSpaceDN w:val="0"/>
        <w:adjustRightInd w:val="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0EC2D515">
      <w:pPr>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Datele introduse în secţiunea "Total" vor fi introduse la pct. 2 din tabelul </w:t>
      </w:r>
      <w:r>
        <w:rPr>
          <w:rFonts w:asciiTheme="minorHAnsi" w:hAnsiTheme="minorHAnsi" w:cstheme="minorHAnsi"/>
          <w:i/>
          <w:iCs/>
          <w:color w:val="000000"/>
          <w:sz w:val="22"/>
          <w:szCs w:val="22"/>
        </w:rPr>
        <w:t>„Calculul pentru tipurile de întreprinderi partenere sau legate”</w:t>
      </w:r>
      <w:r>
        <w:rPr>
          <w:rFonts w:asciiTheme="minorHAnsi" w:hAnsiTheme="minorHAnsi" w:cstheme="minorHAnsi"/>
          <w:color w:val="000000"/>
          <w:sz w:val="22"/>
          <w:szCs w:val="22"/>
        </w:rPr>
        <w:t xml:space="preserve"> (referitor la întreprinderile partenere).</w:t>
      </w:r>
    </w:p>
    <w:p w14:paraId="7402D172">
      <w:pPr>
        <w:pStyle w:val="1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4DFC3C9">
      <w:pPr>
        <w:pStyle w:val="10"/>
        <w:ind w:firstLine="708"/>
        <w:jc w:val="both"/>
        <w:rPr>
          <w:rFonts w:asciiTheme="minorHAnsi" w:hAnsiTheme="minorHAnsi" w:cstheme="minorHAnsi"/>
          <w:color w:val="000000"/>
          <w:sz w:val="22"/>
          <w:szCs w:val="22"/>
        </w:rPr>
      </w:pPr>
    </w:p>
    <w:p w14:paraId="7B8D6611">
      <w:pPr>
        <w:pStyle w:val="10"/>
        <w:ind w:firstLine="708"/>
        <w:jc w:val="both"/>
        <w:rPr>
          <w:rFonts w:asciiTheme="minorHAnsi" w:hAnsiTheme="minorHAnsi" w:cstheme="minorHAnsi"/>
          <w:color w:val="000000"/>
          <w:sz w:val="22"/>
          <w:szCs w:val="22"/>
        </w:rPr>
      </w:pPr>
    </w:p>
    <w:p w14:paraId="778AD13D">
      <w:pPr>
        <w:pStyle w:val="10"/>
        <w:ind w:firstLine="708"/>
        <w:jc w:val="both"/>
        <w:rPr>
          <w:rFonts w:asciiTheme="minorHAnsi" w:hAnsiTheme="minorHAnsi" w:cstheme="minorHAnsi"/>
          <w:color w:val="000000"/>
          <w:sz w:val="22"/>
          <w:szCs w:val="22"/>
        </w:rPr>
      </w:pPr>
    </w:p>
    <w:p w14:paraId="53DDF7AE">
      <w:pPr>
        <w:pStyle w:val="10"/>
        <w:ind w:firstLine="708"/>
        <w:jc w:val="both"/>
        <w:rPr>
          <w:rFonts w:asciiTheme="minorHAnsi" w:hAnsiTheme="minorHAnsi" w:cstheme="minorHAnsi"/>
          <w:color w:val="000000"/>
          <w:sz w:val="22"/>
          <w:szCs w:val="22"/>
        </w:rPr>
      </w:pPr>
    </w:p>
    <w:p w14:paraId="36EF92A0">
      <w:pPr>
        <w:pStyle w:val="10"/>
        <w:ind w:firstLine="708"/>
        <w:jc w:val="both"/>
        <w:rPr>
          <w:rFonts w:asciiTheme="minorHAnsi" w:hAnsiTheme="minorHAnsi" w:cstheme="minorHAnsi"/>
          <w:color w:val="000000"/>
          <w:sz w:val="22"/>
          <w:szCs w:val="22"/>
        </w:rPr>
      </w:pPr>
    </w:p>
    <w:p w14:paraId="7CCFA203">
      <w:pPr>
        <w:pStyle w:val="10"/>
        <w:ind w:firstLine="708"/>
        <w:jc w:val="both"/>
        <w:rPr>
          <w:rFonts w:asciiTheme="minorHAnsi" w:hAnsiTheme="minorHAnsi" w:cstheme="minorHAnsi"/>
          <w:color w:val="000000"/>
          <w:sz w:val="22"/>
          <w:szCs w:val="22"/>
        </w:rPr>
      </w:pPr>
    </w:p>
    <w:p w14:paraId="039DAD94">
      <w:pPr>
        <w:pStyle w:val="10"/>
        <w:ind w:firstLine="708"/>
        <w:jc w:val="both"/>
        <w:rPr>
          <w:rFonts w:asciiTheme="minorHAnsi" w:hAnsiTheme="minorHAnsi" w:cstheme="minorHAnsi"/>
          <w:color w:val="000000"/>
          <w:sz w:val="22"/>
          <w:szCs w:val="22"/>
        </w:rPr>
      </w:pPr>
    </w:p>
    <w:p w14:paraId="09D5AF6D">
      <w:pPr>
        <w:autoSpaceDE w:val="0"/>
        <w:autoSpaceDN w:val="0"/>
        <w:adjustRightInd w:val="0"/>
        <w:rPr>
          <w:rFonts w:asciiTheme="minorHAnsi" w:hAnsiTheme="minorHAnsi" w:cstheme="minorHAnsi"/>
          <w:iCs/>
          <w:sz w:val="22"/>
          <w:szCs w:val="22"/>
          <w:lang w:val="en-US"/>
        </w:rPr>
      </w:pPr>
    </w:p>
    <w:p w14:paraId="40554BDE">
      <w:pPr>
        <w:autoSpaceDE w:val="0"/>
        <w:autoSpaceDN w:val="0"/>
        <w:adjustRightInd w:val="0"/>
        <w:rPr>
          <w:rFonts w:asciiTheme="minorHAnsi" w:hAnsiTheme="minorHAnsi" w:cstheme="minorHAnsi"/>
          <w:iCs/>
          <w:sz w:val="22"/>
          <w:szCs w:val="22"/>
          <w:lang w:val="en-US"/>
        </w:rPr>
      </w:pPr>
    </w:p>
    <w:p w14:paraId="35D6C8B5">
      <w:pPr>
        <w:autoSpaceDE w:val="0"/>
        <w:autoSpaceDN w:val="0"/>
        <w:adjustRightInd w:val="0"/>
        <w:rPr>
          <w:rFonts w:asciiTheme="minorHAnsi" w:hAnsiTheme="minorHAnsi" w:cstheme="minorHAnsi"/>
          <w:iCs/>
          <w:sz w:val="22"/>
          <w:szCs w:val="22"/>
          <w:lang w:val="en-US"/>
        </w:rPr>
      </w:pPr>
    </w:p>
    <w:p w14:paraId="7A85CC4E">
      <w:pPr>
        <w:autoSpaceDE w:val="0"/>
        <w:autoSpaceDN w:val="0"/>
        <w:adjustRightInd w:val="0"/>
        <w:rPr>
          <w:rFonts w:asciiTheme="minorHAnsi" w:hAnsiTheme="minorHAnsi" w:cstheme="minorHAnsi"/>
          <w:iCs/>
          <w:sz w:val="22"/>
          <w:szCs w:val="22"/>
          <w:lang w:val="en-US"/>
        </w:rPr>
      </w:pPr>
    </w:p>
    <w:p w14:paraId="4941F5E6">
      <w:pPr>
        <w:autoSpaceDE w:val="0"/>
        <w:autoSpaceDN w:val="0"/>
        <w:adjustRightInd w:val="0"/>
        <w:rPr>
          <w:rFonts w:asciiTheme="minorHAnsi" w:hAnsiTheme="minorHAnsi" w:cstheme="minorHAnsi"/>
          <w:iCs/>
          <w:sz w:val="22"/>
          <w:szCs w:val="22"/>
          <w:lang w:val="en-US"/>
        </w:rPr>
      </w:pPr>
    </w:p>
    <w:p w14:paraId="1F0351D4">
      <w:pPr>
        <w:autoSpaceDE w:val="0"/>
        <w:autoSpaceDN w:val="0"/>
        <w:adjustRightInd w:val="0"/>
        <w:rPr>
          <w:rFonts w:asciiTheme="minorHAnsi" w:hAnsiTheme="minorHAnsi" w:cstheme="minorHAnsi"/>
          <w:iCs/>
          <w:sz w:val="22"/>
          <w:szCs w:val="22"/>
          <w:lang w:val="en-US"/>
        </w:rPr>
      </w:pPr>
    </w:p>
    <w:p w14:paraId="538FE6C5">
      <w:pPr>
        <w:autoSpaceDE w:val="0"/>
        <w:autoSpaceDN w:val="0"/>
        <w:adjustRightInd w:val="0"/>
        <w:rPr>
          <w:rFonts w:asciiTheme="minorHAnsi" w:hAnsiTheme="minorHAnsi" w:cstheme="minorHAnsi"/>
          <w:iCs/>
          <w:sz w:val="22"/>
          <w:szCs w:val="22"/>
          <w:lang w:val="en-US"/>
        </w:rPr>
      </w:pPr>
    </w:p>
    <w:p w14:paraId="3BFB02FD">
      <w:pPr>
        <w:autoSpaceDE w:val="0"/>
        <w:autoSpaceDN w:val="0"/>
        <w:adjustRightInd w:val="0"/>
        <w:rPr>
          <w:rFonts w:asciiTheme="minorHAnsi" w:hAnsiTheme="minorHAnsi" w:cstheme="minorHAnsi"/>
          <w:iCs/>
          <w:sz w:val="22"/>
          <w:szCs w:val="22"/>
          <w:lang w:val="en-US"/>
        </w:rPr>
      </w:pPr>
    </w:p>
    <w:p w14:paraId="2FD27F70">
      <w:pPr>
        <w:autoSpaceDE w:val="0"/>
        <w:autoSpaceDN w:val="0"/>
        <w:adjustRightInd w:val="0"/>
        <w:rPr>
          <w:rFonts w:asciiTheme="minorHAnsi" w:hAnsiTheme="minorHAnsi" w:cstheme="minorHAnsi"/>
          <w:iCs/>
          <w:sz w:val="22"/>
          <w:szCs w:val="22"/>
          <w:lang w:val="en-US"/>
        </w:rPr>
      </w:pPr>
    </w:p>
    <w:p w14:paraId="5176A41E">
      <w:pPr>
        <w:autoSpaceDE w:val="0"/>
        <w:autoSpaceDN w:val="0"/>
        <w:adjustRightInd w:val="0"/>
        <w:rPr>
          <w:rFonts w:asciiTheme="minorHAnsi" w:hAnsiTheme="minorHAnsi" w:cstheme="minorHAnsi"/>
          <w:iCs/>
          <w:sz w:val="22"/>
          <w:szCs w:val="22"/>
          <w:lang w:val="en-US"/>
        </w:rPr>
      </w:pPr>
    </w:p>
    <w:p w14:paraId="224744D3">
      <w:pPr>
        <w:autoSpaceDE w:val="0"/>
        <w:autoSpaceDN w:val="0"/>
        <w:adjustRightInd w:val="0"/>
        <w:rPr>
          <w:rFonts w:asciiTheme="minorHAnsi" w:hAnsiTheme="minorHAnsi" w:cstheme="minorHAnsi"/>
          <w:iCs/>
          <w:sz w:val="22"/>
          <w:szCs w:val="22"/>
          <w:lang w:val="en-US"/>
        </w:rPr>
      </w:pPr>
      <w:r>
        <w:rPr>
          <w:rFonts w:asciiTheme="minorHAnsi" w:hAnsiTheme="minorHAnsi" w:cstheme="minorHAnsi"/>
          <w:iCs/>
          <w:sz w:val="22"/>
          <w:szCs w:val="22"/>
          <w:lang w:val="en-US"/>
        </w:rPr>
        <w:t>FIŞA DE PARTENERIAT</w:t>
      </w:r>
    </w:p>
    <w:p w14:paraId="606BB1CC">
      <w:pPr>
        <w:autoSpaceDE w:val="0"/>
        <w:autoSpaceDN w:val="0"/>
        <w:adjustRightInd w:val="0"/>
        <w:rPr>
          <w:rFonts w:asciiTheme="minorHAnsi" w:hAnsiTheme="minorHAnsi" w:cstheme="minorHAnsi"/>
          <w:iCs/>
          <w:sz w:val="22"/>
          <w:szCs w:val="22"/>
          <w:lang w:val="en-US"/>
        </w:rPr>
      </w:pPr>
    </w:p>
    <w:p w14:paraId="487DBDA0">
      <w:pPr>
        <w:pStyle w:val="29"/>
        <w:numPr>
          <w:ilvl w:val="0"/>
          <w:numId w:val="2"/>
        </w:numPr>
        <w:autoSpaceDE w:val="0"/>
        <w:autoSpaceDN w:val="0"/>
        <w:adjustRightInd w:val="0"/>
        <w:contextualSpacing/>
        <w:rPr>
          <w:rFonts w:asciiTheme="minorHAnsi" w:hAnsiTheme="minorHAnsi" w:cstheme="minorHAnsi"/>
          <w:iCs/>
          <w:sz w:val="22"/>
          <w:szCs w:val="22"/>
          <w:lang w:val="en-US"/>
        </w:rPr>
      </w:pPr>
      <w:r>
        <w:rPr>
          <w:rFonts w:asciiTheme="minorHAnsi" w:hAnsiTheme="minorHAnsi" w:cstheme="minorHAnsi"/>
          <w:iCs/>
          <w:sz w:val="22"/>
          <w:szCs w:val="22"/>
          <w:lang w:val="en-US"/>
        </w:rPr>
        <w:t>Date de identificare a întreprinderii</w:t>
      </w:r>
    </w:p>
    <w:p w14:paraId="042EAC26">
      <w:pPr>
        <w:autoSpaceDE w:val="0"/>
        <w:autoSpaceDN w:val="0"/>
        <w:adjustRightInd w:val="0"/>
        <w:ind w:left="360"/>
        <w:rPr>
          <w:rFonts w:asciiTheme="minorHAnsi" w:hAnsiTheme="minorHAnsi" w:cstheme="minorHAnsi"/>
          <w:iCs/>
          <w:sz w:val="22"/>
          <w:szCs w:val="22"/>
          <w:lang w:val="en-US"/>
        </w:rPr>
      </w:pPr>
    </w:p>
    <w:p w14:paraId="117F47AD">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Denumirea întreprinderii _______________________________________________________________</w:t>
      </w:r>
    </w:p>
    <w:p w14:paraId="580CD789">
      <w:pPr>
        <w:pStyle w:val="10"/>
        <w:rPr>
          <w:rFonts w:asciiTheme="minorHAnsi" w:hAnsiTheme="minorHAnsi" w:cstheme="minorHAnsi"/>
          <w:sz w:val="22"/>
          <w:szCs w:val="22"/>
        </w:rPr>
      </w:pPr>
      <w:r>
        <w:rPr>
          <w:rFonts w:asciiTheme="minorHAnsi" w:hAnsiTheme="minorHAnsi" w:cstheme="minorHAnsi"/>
          <w:sz w:val="22"/>
          <w:szCs w:val="22"/>
        </w:rPr>
        <w:t>Adresa sediului social</w:t>
      </w:r>
      <w:r>
        <w:rPr>
          <w:rFonts w:asciiTheme="minorHAnsi" w:hAnsiTheme="minorHAnsi" w:cstheme="minorHAnsi"/>
          <w:sz w:val="22"/>
          <w:szCs w:val="22"/>
        </w:rPr>
        <w:tab/>
      </w:r>
      <w:r>
        <w:rPr>
          <w:rFonts w:asciiTheme="minorHAnsi" w:hAnsiTheme="minorHAnsi" w:cstheme="minorHAnsi"/>
          <w:sz w:val="22"/>
          <w:szCs w:val="22"/>
        </w:rPr>
        <w:t xml:space="preserve"> ________________________________________________________________</w:t>
      </w:r>
    </w:p>
    <w:p w14:paraId="5A12D829">
      <w:pPr>
        <w:pStyle w:val="10"/>
        <w:rPr>
          <w:rFonts w:asciiTheme="minorHAnsi" w:hAnsiTheme="minorHAnsi" w:cstheme="minorHAnsi"/>
          <w:sz w:val="22"/>
          <w:szCs w:val="22"/>
        </w:rPr>
      </w:pPr>
    </w:p>
    <w:p w14:paraId="7D39C894">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Cod unic de înregistrare ________________________________________________________________</w:t>
      </w:r>
    </w:p>
    <w:p w14:paraId="23E8E320">
      <w:pPr>
        <w:autoSpaceDE w:val="0"/>
        <w:autoSpaceDN w:val="0"/>
        <w:adjustRightInd w:val="0"/>
        <w:rPr>
          <w:rFonts w:asciiTheme="minorHAnsi" w:hAnsiTheme="minorHAnsi" w:cstheme="minorHAnsi"/>
          <w:sz w:val="22"/>
          <w:szCs w:val="22"/>
        </w:rPr>
      </w:pPr>
    </w:p>
    <w:p w14:paraId="4A783081">
      <w:pPr>
        <w:pStyle w:val="10"/>
        <w:rPr>
          <w:rFonts w:asciiTheme="minorHAnsi" w:hAnsiTheme="minorHAnsi" w:cstheme="minorHAnsi"/>
          <w:sz w:val="22"/>
          <w:szCs w:val="22"/>
        </w:rPr>
      </w:pPr>
      <w:r>
        <w:rPr>
          <w:rFonts w:asciiTheme="minorHAnsi" w:hAnsiTheme="minorHAnsi" w:cstheme="minorHAnsi"/>
          <w:sz w:val="22"/>
          <w:szCs w:val="22"/>
        </w:rPr>
        <w:t>Numele şi funcţia _____________________________________________________________________</w:t>
      </w:r>
    </w:p>
    <w:p w14:paraId="76C3F67F">
      <w:pPr>
        <w:autoSpaceDE w:val="0"/>
        <w:autoSpaceDN w:val="0"/>
        <w:adjustRightInd w:val="0"/>
        <w:jc w:val="center"/>
        <w:rPr>
          <w:rFonts w:asciiTheme="minorHAnsi" w:hAnsiTheme="minorHAnsi" w:cstheme="minorHAnsi"/>
          <w:sz w:val="22"/>
          <w:szCs w:val="22"/>
          <w:vertAlign w:val="superscript"/>
        </w:rPr>
      </w:pPr>
      <w:r>
        <w:rPr>
          <w:rFonts w:asciiTheme="minorHAnsi" w:hAnsiTheme="minorHAnsi" w:cstheme="minorHAnsi"/>
          <w:sz w:val="22"/>
          <w:szCs w:val="22"/>
          <w:vertAlign w:val="superscript"/>
        </w:rPr>
        <w:t>(preşedintelui consiliului de administraţie, directorului general sau echivalent)</w:t>
      </w:r>
    </w:p>
    <w:p w14:paraId="612978DA">
      <w:pPr>
        <w:autoSpaceDE w:val="0"/>
        <w:autoSpaceDN w:val="0"/>
        <w:adjustRightInd w:val="0"/>
        <w:jc w:val="center"/>
        <w:rPr>
          <w:rFonts w:asciiTheme="minorHAnsi" w:hAnsiTheme="minorHAnsi" w:cstheme="minorHAnsi"/>
          <w:sz w:val="22"/>
          <w:szCs w:val="22"/>
        </w:rPr>
      </w:pPr>
    </w:p>
    <w:p w14:paraId="2F407C5E">
      <w:pPr>
        <w:pStyle w:val="29"/>
        <w:numPr>
          <w:ilvl w:val="0"/>
          <w:numId w:val="2"/>
        </w:numPr>
        <w:autoSpaceDE w:val="0"/>
        <w:autoSpaceDN w:val="0"/>
        <w:adjustRightInd w:val="0"/>
        <w:contextualSpacing/>
        <w:rPr>
          <w:rFonts w:asciiTheme="minorHAnsi" w:hAnsiTheme="minorHAnsi" w:cstheme="minorHAnsi"/>
          <w:iCs/>
          <w:sz w:val="22"/>
          <w:szCs w:val="22"/>
          <w:lang w:val="en-US"/>
        </w:rPr>
      </w:pPr>
      <w:r>
        <w:rPr>
          <w:rFonts w:asciiTheme="minorHAnsi" w:hAnsiTheme="minorHAnsi" w:cstheme="minorHAnsi"/>
          <w:iCs/>
          <w:sz w:val="22"/>
          <w:szCs w:val="22"/>
          <w:lang w:val="en-US"/>
        </w:rPr>
        <w:t>Date referitoare la întreprinderea parteneră</w:t>
      </w:r>
    </w:p>
    <w:p w14:paraId="4C030145">
      <w:pPr>
        <w:autoSpaceDE w:val="0"/>
        <w:autoSpaceDN w:val="0"/>
        <w:adjustRightInd w:val="0"/>
        <w:ind w:left="720"/>
        <w:rPr>
          <w:rFonts w:asciiTheme="minorHAnsi" w:hAnsiTheme="minorHAnsi" w:cstheme="minorHAnsi"/>
          <w:b/>
          <w:bCs/>
          <w:sz w:val="22"/>
          <w:szCs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9"/>
        <w:gridCol w:w="2400"/>
        <w:gridCol w:w="2400"/>
        <w:gridCol w:w="2400"/>
      </w:tblGrid>
      <w:tr w14:paraId="19AC4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99" w:type="dxa"/>
            <w:gridSpan w:val="4"/>
            <w:tcBorders>
              <w:top w:val="single" w:color="auto" w:sz="4" w:space="0"/>
              <w:left w:val="single" w:color="auto" w:sz="4" w:space="0"/>
              <w:bottom w:val="single" w:color="auto" w:sz="4" w:space="0"/>
              <w:right w:val="single" w:color="auto" w:sz="4" w:space="0"/>
            </w:tcBorders>
          </w:tcPr>
          <w:p w14:paraId="70211674">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Perioada de </w:t>
            </w:r>
            <w:r>
              <w:rPr>
                <w:rFonts w:asciiTheme="minorHAnsi" w:hAnsiTheme="minorHAnsi" w:cstheme="minorHAnsi"/>
                <w:b/>
                <w:bCs/>
                <w:sz w:val="22"/>
                <w:szCs w:val="22"/>
              </w:rPr>
              <w:t xml:space="preserve">referinţă </w:t>
            </w:r>
          </w:p>
        </w:tc>
      </w:tr>
      <w:tr w14:paraId="6E991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48FB0D60">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21F4C78F">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Numărul mediu anual de salariaţi </w:t>
            </w:r>
            <w:r>
              <w:rPr>
                <w:rStyle w:val="13"/>
                <w:rFonts w:asciiTheme="minorHAnsi" w:hAnsiTheme="minorHAnsi" w:cstheme="minorHAnsi"/>
                <w:b/>
                <w:bCs/>
                <w:color w:val="000000"/>
                <w:sz w:val="22"/>
                <w:szCs w:val="22"/>
              </w:rPr>
              <w:footnoteReference w:id="4"/>
            </w:r>
          </w:p>
        </w:tc>
        <w:tc>
          <w:tcPr>
            <w:tcW w:w="2400" w:type="dxa"/>
            <w:tcBorders>
              <w:top w:val="single" w:color="auto" w:sz="4" w:space="0"/>
              <w:left w:val="single" w:color="auto" w:sz="4" w:space="0"/>
              <w:bottom w:val="single" w:color="auto" w:sz="4" w:space="0"/>
              <w:right w:val="single" w:color="auto" w:sz="4" w:space="0"/>
            </w:tcBorders>
          </w:tcPr>
          <w:p w14:paraId="10F4FC92">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Cifra de afaceri</w:t>
            </w:r>
          </w:p>
          <w:p w14:paraId="16149B53">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anuală netă </w:t>
            </w:r>
          </w:p>
          <w:p w14:paraId="5B33DD57">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lei/mii €)</w:t>
            </w:r>
          </w:p>
        </w:tc>
        <w:tc>
          <w:tcPr>
            <w:tcW w:w="2400" w:type="dxa"/>
            <w:tcBorders>
              <w:top w:val="single" w:color="auto" w:sz="4" w:space="0"/>
              <w:left w:val="single" w:color="auto" w:sz="4" w:space="0"/>
              <w:bottom w:val="single" w:color="auto" w:sz="4" w:space="0"/>
              <w:right w:val="single" w:color="auto" w:sz="4" w:space="0"/>
            </w:tcBorders>
          </w:tcPr>
          <w:p w14:paraId="528CD11E">
            <w:pPr>
              <w:autoSpaceDE w:val="0"/>
              <w:autoSpaceDN w:val="0"/>
              <w:adjustRightInd w:val="0"/>
              <w:jc w:val="center"/>
              <w:rPr>
                <w:rFonts w:asciiTheme="minorHAnsi" w:hAnsiTheme="minorHAnsi" w:cstheme="minorHAnsi"/>
                <w:b/>
                <w:bCs/>
                <w:sz w:val="22"/>
                <w:szCs w:val="22"/>
                <w:vertAlign w:val="superscript"/>
              </w:rPr>
            </w:pPr>
            <w:r>
              <w:rPr>
                <w:rFonts w:asciiTheme="minorHAnsi" w:hAnsiTheme="minorHAnsi" w:cstheme="minorHAnsi"/>
                <w:b/>
                <w:bCs/>
                <w:sz w:val="22"/>
                <w:szCs w:val="22"/>
              </w:rPr>
              <w:t>Active totale</w:t>
            </w:r>
          </w:p>
          <w:p w14:paraId="44AEF4BC">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6863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7804B68A">
            <w:pPr>
              <w:autoSpaceDE w:val="0"/>
              <w:autoSpaceDN w:val="0"/>
              <w:adjustRightInd w:val="0"/>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Total</w:t>
            </w:r>
          </w:p>
        </w:tc>
        <w:tc>
          <w:tcPr>
            <w:tcW w:w="2400" w:type="dxa"/>
            <w:tcBorders>
              <w:top w:val="single" w:color="auto" w:sz="4" w:space="0"/>
              <w:left w:val="single" w:color="auto" w:sz="4" w:space="0"/>
              <w:bottom w:val="single" w:color="auto" w:sz="4" w:space="0"/>
              <w:right w:val="single" w:color="auto" w:sz="4" w:space="0"/>
            </w:tcBorders>
          </w:tcPr>
          <w:p w14:paraId="671B2485">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5EA46E46">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0DA9A2FE">
            <w:pPr>
              <w:autoSpaceDE w:val="0"/>
              <w:autoSpaceDN w:val="0"/>
              <w:adjustRightInd w:val="0"/>
              <w:rPr>
                <w:rFonts w:asciiTheme="minorHAnsi" w:hAnsiTheme="minorHAnsi" w:cstheme="minorHAnsi"/>
                <w:b/>
                <w:bCs/>
                <w:color w:val="000000"/>
                <w:sz w:val="22"/>
                <w:szCs w:val="22"/>
              </w:rPr>
            </w:pPr>
          </w:p>
        </w:tc>
      </w:tr>
    </w:tbl>
    <w:p w14:paraId="29D2E48C">
      <w:pPr>
        <w:rPr>
          <w:rFonts w:asciiTheme="minorHAnsi" w:hAnsiTheme="minorHAnsi" w:cstheme="minorHAnsi"/>
          <w:i/>
          <w:iCs/>
          <w:sz w:val="22"/>
          <w:szCs w:val="22"/>
          <w:lang w:val="en-US"/>
        </w:rPr>
      </w:pPr>
    </w:p>
    <w:p w14:paraId="289E06F1">
      <w:pPr>
        <w:autoSpaceDE w:val="0"/>
        <w:autoSpaceDN w:val="0"/>
        <w:adjustRightInd w:val="0"/>
        <w:rPr>
          <w:rFonts w:asciiTheme="minorHAnsi" w:hAnsiTheme="minorHAnsi" w:cstheme="minorHAnsi"/>
          <w:iCs/>
          <w:sz w:val="22"/>
          <w:szCs w:val="22"/>
          <w:lang w:val="en-US"/>
        </w:rPr>
      </w:pPr>
      <w:r>
        <w:rPr>
          <w:rFonts w:asciiTheme="minorHAnsi" w:hAnsiTheme="minorHAnsi" w:cstheme="minorHAnsi"/>
          <w:iCs/>
          <w:sz w:val="22"/>
          <w:szCs w:val="22"/>
          <w:lang w:val="en-US"/>
        </w:rPr>
        <w:t>NOTĂ:</w:t>
      </w:r>
    </w:p>
    <w:p w14:paraId="29B2A43A">
      <w:pPr>
        <w:autoSpaceDE w:val="0"/>
        <w:autoSpaceDN w:val="0"/>
        <w:adjustRightInd w:val="0"/>
        <w:jc w:val="both"/>
        <w:rPr>
          <w:rFonts w:asciiTheme="minorHAnsi" w:hAnsiTheme="minorHAnsi" w:cstheme="minorHAnsi"/>
          <w:iCs/>
          <w:sz w:val="22"/>
          <w:szCs w:val="22"/>
          <w:lang w:val="fr-FR"/>
        </w:rPr>
      </w:pPr>
      <w:r>
        <w:rPr>
          <w:rFonts w:asciiTheme="minorHAnsi" w:hAnsiTheme="minorHAnsi" w:cstheme="minorHAnsi"/>
          <w:iCs/>
          <w:sz w:val="22"/>
          <w:szCs w:val="22"/>
          <w:lang w:val="fr-FR"/>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4332CCDE">
      <w:pPr>
        <w:autoSpaceDE w:val="0"/>
        <w:autoSpaceDN w:val="0"/>
        <w:adjustRightInd w:val="0"/>
        <w:rPr>
          <w:rFonts w:asciiTheme="minorHAnsi" w:hAnsiTheme="minorHAnsi" w:cstheme="minorHAnsi"/>
          <w:iCs/>
          <w:sz w:val="22"/>
          <w:szCs w:val="22"/>
          <w:lang w:val="fr-FR"/>
        </w:rPr>
      </w:pPr>
    </w:p>
    <w:p w14:paraId="5D3A5398">
      <w:pPr>
        <w:pStyle w:val="29"/>
        <w:numPr>
          <w:ilvl w:val="0"/>
          <w:numId w:val="2"/>
        </w:numPr>
        <w:autoSpaceDE w:val="0"/>
        <w:autoSpaceDN w:val="0"/>
        <w:adjustRightInd w:val="0"/>
        <w:contextualSpacing/>
        <w:rPr>
          <w:rFonts w:asciiTheme="minorHAnsi" w:hAnsiTheme="minorHAnsi" w:cstheme="minorHAnsi"/>
          <w:iCs/>
          <w:sz w:val="22"/>
          <w:szCs w:val="22"/>
          <w:lang w:val="en-US"/>
        </w:rPr>
      </w:pPr>
      <w:r>
        <w:rPr>
          <w:rFonts w:asciiTheme="minorHAnsi" w:hAnsiTheme="minorHAnsi" w:cstheme="minorHAnsi"/>
          <w:iCs/>
          <w:sz w:val="22"/>
          <w:szCs w:val="22"/>
          <w:lang w:val="en-US"/>
        </w:rPr>
        <w:t>Calculul proporţional</w:t>
      </w:r>
    </w:p>
    <w:p w14:paraId="477E9630">
      <w:pPr>
        <w:autoSpaceDE w:val="0"/>
        <w:autoSpaceDN w:val="0"/>
        <w:adjustRightInd w:val="0"/>
        <w:jc w:val="both"/>
        <w:rPr>
          <w:rFonts w:asciiTheme="minorHAnsi" w:hAnsiTheme="minorHAnsi" w:cstheme="minorHAnsi"/>
          <w:iCs/>
          <w:sz w:val="22"/>
          <w:szCs w:val="22"/>
          <w:lang w:val="en-US"/>
        </w:rPr>
      </w:pPr>
      <w:r>
        <w:rPr>
          <w:rFonts w:asciiTheme="minorHAnsi" w:hAnsiTheme="minorHAnsi" w:cstheme="minorHAnsi"/>
          <w:iCs/>
          <w:sz w:val="22"/>
          <w:szCs w:val="22"/>
          <w:lang w:val="en-US"/>
        </w:rPr>
        <w:t xml:space="preserve">    a) Indicaţi exact proporţia deţinută</w:t>
      </w:r>
      <w:r>
        <w:rPr>
          <w:rStyle w:val="13"/>
          <w:rFonts w:asciiTheme="minorHAnsi" w:hAnsiTheme="minorHAnsi" w:cstheme="minorHAnsi"/>
          <w:iCs/>
          <w:sz w:val="22"/>
          <w:szCs w:val="22"/>
          <w:lang w:val="en-US"/>
        </w:rPr>
        <w:footnoteReference w:id="5"/>
      </w:r>
      <w:r>
        <w:rPr>
          <w:rFonts w:asciiTheme="minorHAnsi" w:hAnsiTheme="minorHAnsi" w:cstheme="minorHAnsi"/>
          <w:iCs/>
          <w:sz w:val="22"/>
          <w:szCs w:val="22"/>
          <w:lang w:val="en-US"/>
        </w:rPr>
        <w:t xml:space="preserve"> de întreprinderea solicitantă (sau de întreprinderea legată prin intermediul căreia se stabileşte legătura de parteneriat), în întreprinderea parteneră la care se referă această fişă:</w:t>
      </w:r>
    </w:p>
    <w:p w14:paraId="1FDAFE8E">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en-US"/>
        </w:rPr>
        <w:t xml:space="preserve">    </w:t>
      </w:r>
      <w:r>
        <w:rPr>
          <w:rFonts w:asciiTheme="minorHAnsi" w:hAnsiTheme="minorHAnsi" w:cstheme="minorHAnsi"/>
          <w:iCs/>
          <w:sz w:val="22"/>
          <w:szCs w:val="22"/>
          <w:lang w:val="fr-FR"/>
        </w:rPr>
        <w:t>__________________________________________________________________________</w:t>
      </w:r>
    </w:p>
    <w:p w14:paraId="719EE00B">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0EBDD39C">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44C90AFB">
      <w:pPr>
        <w:autoSpaceDE w:val="0"/>
        <w:autoSpaceDN w:val="0"/>
        <w:adjustRightInd w:val="0"/>
        <w:jc w:val="both"/>
        <w:rPr>
          <w:rFonts w:asciiTheme="minorHAnsi" w:hAnsiTheme="minorHAnsi" w:cstheme="minorHAnsi"/>
          <w:iCs/>
          <w:sz w:val="22"/>
          <w:szCs w:val="22"/>
          <w:lang w:val="fr-FR"/>
        </w:rPr>
      </w:pPr>
      <w:r>
        <w:rPr>
          <w:rFonts w:asciiTheme="minorHAnsi" w:hAnsiTheme="minorHAnsi" w:cstheme="minorHAnsi"/>
          <w:iCs/>
          <w:sz w:val="22"/>
          <w:szCs w:val="22"/>
          <w:lang w:val="fr-FR"/>
        </w:rPr>
        <w:t>Indicaţi, de asemenea, proporţia deţinută de întreprinderea parteneră, la care se referă această fişă, din capitalul social al întreprinderii solicitante (sau în întreprinderea legată)</w:t>
      </w:r>
    </w:p>
    <w:p w14:paraId="4262B511">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0AA369EE">
      <w:pPr>
        <w:autoSpaceDE w:val="0"/>
        <w:autoSpaceDN w:val="0"/>
        <w:adjustRightInd w:val="0"/>
        <w:rPr>
          <w:rFonts w:asciiTheme="minorHAnsi" w:hAnsiTheme="minorHAnsi" w:cstheme="minorHAnsi"/>
          <w:iCs/>
          <w:sz w:val="22"/>
          <w:szCs w:val="22"/>
          <w:lang w:val="fr-FR"/>
        </w:rPr>
      </w:pPr>
      <w:r>
        <w:rPr>
          <w:rFonts w:asciiTheme="minorHAnsi" w:hAnsiTheme="minorHAnsi" w:cstheme="minorHAnsi"/>
          <w:iCs/>
          <w:sz w:val="22"/>
          <w:szCs w:val="22"/>
          <w:lang w:val="fr-FR"/>
        </w:rPr>
        <w:t xml:space="preserve">    __________________________________________________________________________</w:t>
      </w:r>
    </w:p>
    <w:p w14:paraId="539960DF">
      <w:pPr>
        <w:autoSpaceDE w:val="0"/>
        <w:autoSpaceDN w:val="0"/>
        <w:adjustRightInd w:val="0"/>
        <w:jc w:val="both"/>
        <w:rPr>
          <w:rFonts w:asciiTheme="minorHAnsi" w:hAnsiTheme="minorHAnsi" w:cstheme="minorHAnsi"/>
          <w:iCs/>
          <w:sz w:val="22"/>
          <w:szCs w:val="22"/>
          <w:lang w:val="fr-FR"/>
        </w:rPr>
      </w:pPr>
      <w:r>
        <w:rPr>
          <w:rFonts w:asciiTheme="minorHAnsi" w:hAnsiTheme="minorHAnsi" w:cstheme="minorHAnsi"/>
          <w:iCs/>
          <w:sz w:val="22"/>
          <w:szCs w:val="22"/>
          <w:lang w:val="fr-FR"/>
        </w:rPr>
        <w:t xml:space="preserve">    b) Introduceţi în tabelul de mai jos rezultatul calculului proporţional obţinut prin aplicarea celui mai mare dintre procentele la care se face referire la lit. a) la datele introduse în tabelul de la pct. 1.</w:t>
      </w:r>
    </w:p>
    <w:p w14:paraId="59911C4E">
      <w:pPr>
        <w:autoSpaceDE w:val="0"/>
        <w:autoSpaceDN w:val="0"/>
        <w:adjustRightInd w:val="0"/>
        <w:jc w:val="both"/>
        <w:rPr>
          <w:rFonts w:asciiTheme="minorHAnsi" w:hAnsiTheme="minorHAnsi" w:cstheme="minorHAnsi"/>
          <w:iCs/>
          <w:sz w:val="22"/>
          <w:szCs w:val="22"/>
          <w:lang w:val="fr-FR"/>
        </w:rPr>
      </w:pPr>
    </w:p>
    <w:p w14:paraId="6BA64B3A">
      <w:pPr>
        <w:pStyle w:val="10"/>
        <w:rPr>
          <w:rFonts w:asciiTheme="minorHAnsi" w:hAnsiTheme="minorHAnsi" w:cstheme="minorHAnsi"/>
          <w:b/>
          <w:i/>
          <w:color w:val="000000"/>
          <w:sz w:val="22"/>
          <w:szCs w:val="22"/>
        </w:rPr>
      </w:pPr>
      <w:r>
        <w:rPr>
          <w:rFonts w:asciiTheme="minorHAnsi" w:hAnsiTheme="minorHAnsi" w:cstheme="minorHAnsi"/>
          <w:b/>
          <w:i/>
          <w:color w:val="000000"/>
          <w:sz w:val="22"/>
          <w:szCs w:val="22"/>
        </w:rPr>
        <w:t>Tabelul de parteneriat – A.2</w:t>
      </w:r>
    </w:p>
    <w:tbl>
      <w:tblPr>
        <w:tblStyle w:val="8"/>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8"/>
        <w:gridCol w:w="2340"/>
        <w:gridCol w:w="2700"/>
        <w:gridCol w:w="1800"/>
      </w:tblGrid>
      <w:tr w14:paraId="796E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tcPr>
          <w:p w14:paraId="1388E800">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Procent</w:t>
            </w:r>
          </w:p>
        </w:tc>
        <w:tc>
          <w:tcPr>
            <w:tcW w:w="2340" w:type="dxa"/>
            <w:tcBorders>
              <w:top w:val="single" w:color="auto" w:sz="4" w:space="0"/>
              <w:left w:val="single" w:color="auto" w:sz="4" w:space="0"/>
              <w:bottom w:val="single" w:color="auto" w:sz="4" w:space="0"/>
              <w:right w:val="single" w:color="auto" w:sz="4" w:space="0"/>
            </w:tcBorders>
          </w:tcPr>
          <w:p w14:paraId="3E5456EA">
            <w:pPr>
              <w:autoSpaceDE w:val="0"/>
              <w:autoSpaceDN w:val="0"/>
              <w:adjustRightInd w:val="0"/>
              <w:jc w:val="center"/>
              <w:rPr>
                <w:rFonts w:asciiTheme="minorHAnsi" w:hAnsiTheme="minorHAnsi" w:cstheme="minorHAnsi"/>
                <w:b/>
                <w:bCs/>
                <w:color w:val="000000"/>
                <w:sz w:val="22"/>
                <w:szCs w:val="22"/>
                <w:vertAlign w:val="superscript"/>
              </w:rPr>
            </w:pPr>
            <w:r>
              <w:rPr>
                <w:rFonts w:asciiTheme="minorHAnsi" w:hAnsiTheme="minorHAnsi" w:cstheme="minorHAnsi"/>
                <w:b/>
                <w:bCs/>
                <w:color w:val="000000"/>
                <w:sz w:val="22"/>
                <w:szCs w:val="22"/>
              </w:rPr>
              <w:t>Numărul mediu anual de salariaţi</w:t>
            </w:r>
          </w:p>
        </w:tc>
        <w:tc>
          <w:tcPr>
            <w:tcW w:w="2700" w:type="dxa"/>
            <w:tcBorders>
              <w:top w:val="single" w:color="auto" w:sz="4" w:space="0"/>
              <w:left w:val="single" w:color="auto" w:sz="4" w:space="0"/>
              <w:bottom w:val="single" w:color="auto" w:sz="4" w:space="0"/>
              <w:right w:val="single" w:color="auto" w:sz="4" w:space="0"/>
            </w:tcBorders>
          </w:tcPr>
          <w:p w14:paraId="54914F80">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Cifra de afaceri anuală netă (mii lei/mii €)</w:t>
            </w:r>
          </w:p>
        </w:tc>
        <w:tc>
          <w:tcPr>
            <w:tcW w:w="1800" w:type="dxa"/>
            <w:tcBorders>
              <w:top w:val="single" w:color="auto" w:sz="4" w:space="0"/>
              <w:left w:val="single" w:color="auto" w:sz="4" w:space="0"/>
              <w:bottom w:val="single" w:color="auto" w:sz="4" w:space="0"/>
              <w:right w:val="single" w:color="auto" w:sz="4" w:space="0"/>
            </w:tcBorders>
          </w:tcPr>
          <w:p w14:paraId="441441D4">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Active totale</w:t>
            </w:r>
            <w:r>
              <w:rPr>
                <w:rStyle w:val="13"/>
                <w:rFonts w:asciiTheme="minorHAnsi" w:hAnsiTheme="minorHAnsi" w:cstheme="minorHAnsi"/>
                <w:b/>
                <w:bCs/>
                <w:sz w:val="22"/>
                <w:szCs w:val="22"/>
              </w:rPr>
              <w:footnoteReference w:id="6"/>
            </w:r>
            <w:r>
              <w:rPr>
                <w:rFonts w:asciiTheme="minorHAnsi" w:hAnsiTheme="minorHAnsi" w:cstheme="minorHAnsi"/>
                <w:b/>
                <w:bCs/>
                <w:sz w:val="22"/>
                <w:szCs w:val="22"/>
              </w:rPr>
              <w:t xml:space="preserve"> (mii lei/ mii €)</w:t>
            </w:r>
          </w:p>
        </w:tc>
      </w:tr>
      <w:tr w14:paraId="3DEC6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tcPr>
          <w:p w14:paraId="7B6A17DD">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Valoare rezultată în urma aplicării celui mai mare procent la datele introduse în tabelul de la pct. 1.</w:t>
            </w:r>
          </w:p>
        </w:tc>
        <w:tc>
          <w:tcPr>
            <w:tcW w:w="2340" w:type="dxa"/>
            <w:tcBorders>
              <w:top w:val="single" w:color="auto" w:sz="4" w:space="0"/>
              <w:left w:val="single" w:color="auto" w:sz="4" w:space="0"/>
              <w:bottom w:val="single" w:color="auto" w:sz="4" w:space="0"/>
              <w:right w:val="single" w:color="auto" w:sz="4" w:space="0"/>
            </w:tcBorders>
          </w:tcPr>
          <w:p w14:paraId="6EF41184">
            <w:pPr>
              <w:autoSpaceDE w:val="0"/>
              <w:autoSpaceDN w:val="0"/>
              <w:adjustRightInd w:val="0"/>
              <w:rPr>
                <w:rFonts w:asciiTheme="minorHAnsi" w:hAnsiTheme="minorHAnsi" w:cstheme="minorHAnsi"/>
                <w:color w:val="000000"/>
                <w:sz w:val="22"/>
                <w:szCs w:val="22"/>
              </w:rPr>
            </w:pPr>
          </w:p>
        </w:tc>
        <w:tc>
          <w:tcPr>
            <w:tcW w:w="2700" w:type="dxa"/>
            <w:tcBorders>
              <w:top w:val="single" w:color="auto" w:sz="4" w:space="0"/>
              <w:left w:val="single" w:color="auto" w:sz="4" w:space="0"/>
              <w:bottom w:val="single" w:color="auto" w:sz="4" w:space="0"/>
              <w:right w:val="single" w:color="auto" w:sz="4" w:space="0"/>
            </w:tcBorders>
          </w:tcPr>
          <w:p w14:paraId="0B3F000B">
            <w:pPr>
              <w:autoSpaceDE w:val="0"/>
              <w:autoSpaceDN w:val="0"/>
              <w:adjustRightInd w:val="0"/>
              <w:rPr>
                <w:rFonts w:asciiTheme="minorHAnsi" w:hAnsiTheme="minorHAnsi" w:cstheme="minorHAnsi"/>
                <w:color w:val="000000"/>
                <w:sz w:val="22"/>
                <w:szCs w:val="22"/>
              </w:rPr>
            </w:pPr>
          </w:p>
        </w:tc>
        <w:tc>
          <w:tcPr>
            <w:tcW w:w="1800" w:type="dxa"/>
            <w:tcBorders>
              <w:top w:val="single" w:color="auto" w:sz="4" w:space="0"/>
              <w:left w:val="single" w:color="auto" w:sz="4" w:space="0"/>
              <w:bottom w:val="single" w:color="auto" w:sz="4" w:space="0"/>
              <w:right w:val="single" w:color="auto" w:sz="4" w:space="0"/>
            </w:tcBorders>
          </w:tcPr>
          <w:p w14:paraId="2FCF9F0B">
            <w:pPr>
              <w:autoSpaceDE w:val="0"/>
              <w:autoSpaceDN w:val="0"/>
              <w:adjustRightInd w:val="0"/>
              <w:rPr>
                <w:rFonts w:asciiTheme="minorHAnsi" w:hAnsiTheme="minorHAnsi" w:cstheme="minorHAnsi"/>
                <w:color w:val="000000"/>
                <w:sz w:val="22"/>
                <w:szCs w:val="22"/>
              </w:rPr>
            </w:pPr>
          </w:p>
        </w:tc>
      </w:tr>
    </w:tbl>
    <w:p w14:paraId="4DDD54A7">
      <w:pPr>
        <w:autoSpaceDE w:val="0"/>
        <w:autoSpaceDN w:val="0"/>
        <w:adjustRightInd w:val="0"/>
        <w:rPr>
          <w:rFonts w:asciiTheme="minorHAnsi" w:hAnsiTheme="minorHAnsi" w:cstheme="minorHAnsi"/>
          <w:color w:val="000000"/>
          <w:sz w:val="22"/>
          <w:szCs w:val="22"/>
        </w:rPr>
      </w:pPr>
    </w:p>
    <w:p w14:paraId="260AA7E2">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Aceste date se vor introduce în Tabelul A.1.</w:t>
      </w:r>
    </w:p>
    <w:p w14:paraId="0AA79222">
      <w:pPr>
        <w:pStyle w:val="1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03880113">
      <w:pPr>
        <w:rPr>
          <w:rFonts w:asciiTheme="minorHAnsi" w:hAnsiTheme="minorHAnsi" w:cstheme="minorHAnsi"/>
          <w:b/>
          <w:sz w:val="22"/>
          <w:szCs w:val="22"/>
        </w:rPr>
      </w:pPr>
      <w:r>
        <w:rPr>
          <w:rFonts w:asciiTheme="minorHAnsi" w:hAnsiTheme="minorHAnsi" w:cstheme="minorHAnsi"/>
          <w:b/>
          <w:sz w:val="22"/>
          <w:szCs w:val="22"/>
        </w:rPr>
        <w:t>Secţiunea B</w:t>
      </w:r>
    </w:p>
    <w:p w14:paraId="1957F392">
      <w:pPr>
        <w:autoSpaceDE w:val="0"/>
        <w:autoSpaceDN w:val="0"/>
        <w:adjustRightInd w:val="0"/>
        <w:rPr>
          <w:rFonts w:asciiTheme="minorHAnsi" w:hAnsiTheme="minorHAnsi" w:cstheme="minorHAnsi"/>
          <w:color w:val="000000"/>
          <w:sz w:val="22"/>
          <w:szCs w:val="22"/>
        </w:rPr>
      </w:pPr>
    </w:p>
    <w:p w14:paraId="6A69A864">
      <w:pPr>
        <w:rPr>
          <w:rFonts w:asciiTheme="minorHAnsi" w:hAnsiTheme="minorHAnsi" w:cstheme="minorHAnsi"/>
          <w:b/>
          <w:sz w:val="22"/>
          <w:szCs w:val="22"/>
        </w:rPr>
      </w:pPr>
      <w:r>
        <w:rPr>
          <w:rFonts w:asciiTheme="minorHAnsi" w:hAnsiTheme="minorHAnsi" w:cstheme="minorHAnsi"/>
          <w:b/>
          <w:sz w:val="22"/>
          <w:szCs w:val="22"/>
        </w:rPr>
        <w:t>ÎNTREPRINDERI LEGATE</w:t>
      </w:r>
    </w:p>
    <w:p w14:paraId="2F146FBD">
      <w:pPr>
        <w:autoSpaceDE w:val="0"/>
        <w:autoSpaceDN w:val="0"/>
        <w:adjustRightInd w:val="0"/>
        <w:rPr>
          <w:rFonts w:asciiTheme="minorHAnsi" w:hAnsiTheme="minorHAnsi" w:cstheme="minorHAnsi"/>
          <w:color w:val="000000"/>
          <w:sz w:val="22"/>
          <w:szCs w:val="22"/>
        </w:rPr>
      </w:pPr>
    </w:p>
    <w:p w14:paraId="019410E3">
      <w:pPr>
        <w:autoSpaceDE w:val="0"/>
        <w:autoSpaceDN w:val="0"/>
        <w:adjustRightInd w:val="0"/>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1. Determinarea situaţiei aplicabile întreprinderii care solicită încadrarea în categoria </w:t>
      </w:r>
      <w:r>
        <w:rPr>
          <w:rStyle w:val="16"/>
          <w:rFonts w:asciiTheme="minorHAnsi" w:hAnsiTheme="minorHAnsi" w:cstheme="minorHAnsi"/>
          <w:b/>
          <w:color w:val="auto"/>
          <w:sz w:val="22"/>
          <w:szCs w:val="22"/>
          <w:u w:val="none"/>
        </w:rPr>
        <w:t>micro-intreprinderilor</w:t>
      </w:r>
      <w:r>
        <w:rPr>
          <w:rFonts w:asciiTheme="minorHAnsi" w:hAnsiTheme="minorHAnsi" w:cstheme="minorHAnsi"/>
          <w:b/>
          <w:bCs/>
          <w:sz w:val="22"/>
          <w:szCs w:val="22"/>
        </w:rPr>
        <w:t xml:space="preserve"> şi întreprinderilor mici</w:t>
      </w:r>
      <w:r>
        <w:rPr>
          <w:rFonts w:asciiTheme="minorHAnsi" w:hAnsiTheme="minorHAnsi" w:cstheme="minorHAnsi"/>
          <w:b/>
          <w:bCs/>
          <w:color w:val="000000"/>
          <w:sz w:val="22"/>
          <w:szCs w:val="22"/>
        </w:rPr>
        <w:t>:</w:t>
      </w:r>
    </w:p>
    <w:p w14:paraId="276C5B61">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sym w:font="Symbol" w:char="F090"/>
      </w:r>
      <w:r>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1475F2A9">
      <w:pPr>
        <w:autoSpaceDE w:val="0"/>
        <w:autoSpaceDN w:val="0"/>
        <w:adjustRightInd w:val="0"/>
        <w:jc w:val="both"/>
        <w:rPr>
          <w:rFonts w:asciiTheme="minorHAnsi" w:hAnsiTheme="minorHAnsi" w:cstheme="minorHAnsi"/>
          <w:color w:val="000000"/>
          <w:sz w:val="22"/>
          <w:szCs w:val="22"/>
        </w:rPr>
      </w:pPr>
    </w:p>
    <w:p w14:paraId="00112CB3">
      <w:pPr>
        <w:pStyle w:val="11"/>
        <w:tabs>
          <w:tab w:val="left" w:pos="360"/>
        </w:tabs>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sym w:font="Symbol" w:char="F090"/>
      </w:r>
      <w:r>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62B4517B">
      <w:pPr>
        <w:autoSpaceDE w:val="0"/>
        <w:autoSpaceDN w:val="0"/>
        <w:adjustRightInd w:val="0"/>
        <w:rPr>
          <w:rFonts w:asciiTheme="minorHAnsi" w:hAnsiTheme="minorHAnsi" w:cstheme="minorHAnsi"/>
          <w:color w:val="000000"/>
          <w:sz w:val="22"/>
          <w:szCs w:val="22"/>
        </w:rPr>
      </w:pPr>
    </w:p>
    <w:p w14:paraId="131346A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NOTĂ:</w:t>
      </w:r>
    </w:p>
    <w:p w14:paraId="7B8DE4BF">
      <w:pPr>
        <w:autoSpaceDE w:val="0"/>
        <w:autoSpaceDN w:val="0"/>
        <w:adjustRightInd w:val="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Pr>
          <w:rStyle w:val="13"/>
          <w:rFonts w:asciiTheme="minorHAnsi" w:hAnsiTheme="minorHAnsi" w:cstheme="minorHAnsi"/>
          <w:color w:val="000000"/>
          <w:sz w:val="22"/>
          <w:szCs w:val="22"/>
        </w:rPr>
        <w:footnoteReference w:id="7"/>
      </w:r>
      <w:r>
        <w:rPr>
          <w:rFonts w:asciiTheme="minorHAnsi" w:hAnsiTheme="minorHAnsi" w:cstheme="minorHAnsi"/>
          <w:color w:val="000000"/>
          <w:sz w:val="22"/>
          <w:szCs w:val="22"/>
        </w:rPr>
        <w:t>.</w:t>
      </w:r>
    </w:p>
    <w:p w14:paraId="64596AAE">
      <w:pPr>
        <w:autoSpaceDE w:val="0"/>
        <w:autoSpaceDN w:val="0"/>
        <w:adjustRightInd w:val="0"/>
        <w:rPr>
          <w:rFonts w:asciiTheme="minorHAnsi" w:hAnsiTheme="minorHAnsi" w:cstheme="minorHAnsi"/>
          <w:color w:val="000000"/>
          <w:sz w:val="22"/>
          <w:szCs w:val="22"/>
        </w:rPr>
      </w:pPr>
    </w:p>
    <w:p w14:paraId="06C5334C">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2</w:t>
      </w:r>
      <w:r>
        <w:rPr>
          <w:rFonts w:asciiTheme="minorHAnsi" w:hAnsiTheme="minorHAnsi" w:cstheme="minorHAnsi"/>
          <w:color w:val="000000"/>
          <w:sz w:val="22"/>
          <w:szCs w:val="22"/>
        </w:rPr>
        <w:t xml:space="preserve">. </w:t>
      </w:r>
      <w:r>
        <w:rPr>
          <w:rFonts w:asciiTheme="minorHAnsi" w:hAnsiTheme="minorHAnsi" w:cstheme="minorHAnsi"/>
          <w:b/>
          <w:bCs/>
          <w:color w:val="000000"/>
          <w:sz w:val="22"/>
          <w:szCs w:val="22"/>
        </w:rPr>
        <w:t>Metode de calcul pentru fiecare caz</w:t>
      </w:r>
    </w:p>
    <w:p w14:paraId="6CF1F91D">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Cazul 1</w:t>
      </w:r>
      <w:r>
        <w:rPr>
          <w:rFonts w:asciiTheme="minorHAnsi" w:hAnsiTheme="minorHAnsi" w:cstheme="minorHAnsi"/>
          <w:color w:val="000000"/>
          <w:sz w:val="22"/>
          <w:szCs w:val="22"/>
        </w:rPr>
        <w:t>: Situaţiile financiare anuale consolidate reprezintă baza de calcul. Se va completa tabelul B1 de mai jos.</w:t>
      </w:r>
    </w:p>
    <w:p w14:paraId="70363076">
      <w:pPr>
        <w:autoSpaceDE w:val="0"/>
        <w:autoSpaceDN w:val="0"/>
        <w:adjustRightInd w:val="0"/>
        <w:rPr>
          <w:rFonts w:asciiTheme="minorHAnsi" w:hAnsiTheme="minorHAnsi" w:cstheme="minorHAnsi"/>
          <w:b/>
          <w:i/>
          <w:color w:val="000000"/>
          <w:sz w:val="22"/>
          <w:szCs w:val="22"/>
        </w:rPr>
      </w:pPr>
    </w:p>
    <w:p w14:paraId="2048A76D">
      <w:pPr>
        <w:rPr>
          <w:rFonts w:asciiTheme="minorHAnsi" w:hAnsiTheme="minorHAnsi" w:cstheme="minorHAnsi"/>
          <w:b/>
          <w:i/>
          <w:sz w:val="22"/>
          <w:szCs w:val="22"/>
        </w:rPr>
      </w:pPr>
      <w:r>
        <w:rPr>
          <w:rFonts w:asciiTheme="minorHAnsi" w:hAnsiTheme="minorHAnsi" w:cstheme="minorHAnsi"/>
          <w:b/>
          <w:i/>
          <w:sz w:val="22"/>
          <w:szCs w:val="22"/>
        </w:rPr>
        <w:t>Tabelul B1</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0"/>
        <w:gridCol w:w="2202"/>
        <w:gridCol w:w="2867"/>
        <w:gridCol w:w="2866"/>
      </w:tblGrid>
      <w:tr w14:paraId="2AD9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8" w:type="dxa"/>
            <w:tcBorders>
              <w:top w:val="single" w:color="auto" w:sz="4" w:space="0"/>
              <w:left w:val="single" w:color="auto" w:sz="4" w:space="0"/>
              <w:bottom w:val="single" w:color="auto" w:sz="4" w:space="0"/>
              <w:right w:val="single" w:color="auto" w:sz="4" w:space="0"/>
            </w:tcBorders>
          </w:tcPr>
          <w:p w14:paraId="05F98A02">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color="auto" w:sz="4" w:space="0"/>
              <w:left w:val="single" w:color="auto" w:sz="4" w:space="0"/>
              <w:bottom w:val="single" w:color="auto" w:sz="4" w:space="0"/>
              <w:right w:val="single" w:color="auto" w:sz="4" w:space="0"/>
            </w:tcBorders>
          </w:tcPr>
          <w:p w14:paraId="40CD7CB1">
            <w:pPr>
              <w:autoSpaceDE w:val="0"/>
              <w:autoSpaceDN w:val="0"/>
              <w:adjustRightInd w:val="0"/>
              <w:jc w:val="center"/>
              <w:rPr>
                <w:rFonts w:asciiTheme="minorHAnsi" w:hAnsiTheme="minorHAnsi" w:cstheme="minorHAnsi"/>
                <w:b/>
                <w:bCs/>
                <w:color w:val="000000"/>
                <w:sz w:val="22"/>
                <w:szCs w:val="22"/>
                <w:vertAlign w:val="superscript"/>
              </w:rPr>
            </w:pPr>
            <w:r>
              <w:rPr>
                <w:rFonts w:asciiTheme="minorHAnsi" w:hAnsiTheme="minorHAnsi" w:cstheme="minorHAnsi"/>
                <w:b/>
                <w:bCs/>
                <w:color w:val="000000"/>
                <w:sz w:val="22"/>
                <w:szCs w:val="22"/>
              </w:rPr>
              <w:t>Numărul mediu anual de salariaţi</w:t>
            </w:r>
            <w:r>
              <w:rPr>
                <w:rStyle w:val="13"/>
                <w:rFonts w:asciiTheme="minorHAnsi" w:hAnsiTheme="minorHAnsi" w:cstheme="minorHAnsi"/>
                <w:color w:val="000000"/>
                <w:sz w:val="22"/>
                <w:szCs w:val="22"/>
              </w:rPr>
              <w:footnoteReference w:id="8"/>
            </w:r>
          </w:p>
        </w:tc>
        <w:tc>
          <w:tcPr>
            <w:tcW w:w="2880" w:type="dxa"/>
            <w:tcBorders>
              <w:top w:val="single" w:color="auto" w:sz="4" w:space="0"/>
              <w:left w:val="single" w:color="auto" w:sz="4" w:space="0"/>
              <w:bottom w:val="single" w:color="auto" w:sz="4" w:space="0"/>
              <w:right w:val="single" w:color="auto" w:sz="4" w:space="0"/>
            </w:tcBorders>
          </w:tcPr>
          <w:p w14:paraId="6E57224C">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7743FB3E">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c>
          <w:tcPr>
            <w:tcW w:w="2880" w:type="dxa"/>
            <w:tcBorders>
              <w:top w:val="single" w:color="auto" w:sz="4" w:space="0"/>
              <w:left w:val="single" w:color="auto" w:sz="4" w:space="0"/>
              <w:bottom w:val="single" w:color="auto" w:sz="4" w:space="0"/>
              <w:right w:val="single" w:color="auto" w:sz="4" w:space="0"/>
            </w:tcBorders>
          </w:tcPr>
          <w:p w14:paraId="2044AE9C">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Active totale</w:t>
            </w:r>
          </w:p>
          <w:p w14:paraId="6C22B1B7">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6E38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8" w:type="dxa"/>
            <w:tcBorders>
              <w:top w:val="single" w:color="auto" w:sz="4" w:space="0"/>
              <w:left w:val="single" w:color="auto" w:sz="4" w:space="0"/>
              <w:bottom w:val="single" w:color="auto" w:sz="4" w:space="0"/>
              <w:right w:val="single" w:color="auto" w:sz="4" w:space="0"/>
            </w:tcBorders>
          </w:tcPr>
          <w:p w14:paraId="561BFFAE">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sz w:val="22"/>
                <w:szCs w:val="22"/>
              </w:rPr>
              <w:t>Total</w:t>
            </w:r>
          </w:p>
        </w:tc>
        <w:tc>
          <w:tcPr>
            <w:tcW w:w="2210" w:type="dxa"/>
            <w:tcBorders>
              <w:top w:val="single" w:color="auto" w:sz="4" w:space="0"/>
              <w:left w:val="single" w:color="auto" w:sz="4" w:space="0"/>
              <w:bottom w:val="single" w:color="auto" w:sz="4" w:space="0"/>
              <w:right w:val="single" w:color="auto" w:sz="4" w:space="0"/>
            </w:tcBorders>
          </w:tcPr>
          <w:p w14:paraId="246C2AE2">
            <w:pPr>
              <w:autoSpaceDE w:val="0"/>
              <w:autoSpaceDN w:val="0"/>
              <w:adjustRightInd w:val="0"/>
              <w:rPr>
                <w:rFonts w:asciiTheme="minorHAnsi" w:hAnsiTheme="minorHAnsi" w:cstheme="minorHAnsi"/>
                <w:b/>
                <w:bCs/>
                <w:color w:val="000000"/>
                <w:sz w:val="22"/>
                <w:szCs w:val="22"/>
              </w:rPr>
            </w:pPr>
          </w:p>
        </w:tc>
        <w:tc>
          <w:tcPr>
            <w:tcW w:w="2880" w:type="dxa"/>
            <w:tcBorders>
              <w:top w:val="single" w:color="auto" w:sz="4" w:space="0"/>
              <w:left w:val="single" w:color="auto" w:sz="4" w:space="0"/>
              <w:bottom w:val="single" w:color="auto" w:sz="4" w:space="0"/>
              <w:right w:val="single" w:color="auto" w:sz="4" w:space="0"/>
            </w:tcBorders>
          </w:tcPr>
          <w:p w14:paraId="62B4F1E5">
            <w:pPr>
              <w:autoSpaceDE w:val="0"/>
              <w:autoSpaceDN w:val="0"/>
              <w:adjustRightInd w:val="0"/>
              <w:rPr>
                <w:rFonts w:asciiTheme="minorHAnsi" w:hAnsiTheme="minorHAnsi" w:cstheme="minorHAnsi"/>
                <w:b/>
                <w:bCs/>
                <w:color w:val="000000"/>
                <w:sz w:val="22"/>
                <w:szCs w:val="22"/>
              </w:rPr>
            </w:pPr>
          </w:p>
        </w:tc>
        <w:tc>
          <w:tcPr>
            <w:tcW w:w="2880" w:type="dxa"/>
            <w:tcBorders>
              <w:top w:val="single" w:color="auto" w:sz="4" w:space="0"/>
              <w:left w:val="single" w:color="auto" w:sz="4" w:space="0"/>
              <w:bottom w:val="single" w:color="auto" w:sz="4" w:space="0"/>
              <w:right w:val="single" w:color="auto" w:sz="4" w:space="0"/>
            </w:tcBorders>
          </w:tcPr>
          <w:p w14:paraId="411ECC40">
            <w:pPr>
              <w:autoSpaceDE w:val="0"/>
              <w:autoSpaceDN w:val="0"/>
              <w:adjustRightInd w:val="0"/>
              <w:rPr>
                <w:rFonts w:asciiTheme="minorHAnsi" w:hAnsiTheme="minorHAnsi" w:cstheme="minorHAnsi"/>
                <w:b/>
                <w:bCs/>
                <w:color w:val="000000"/>
                <w:sz w:val="22"/>
                <w:szCs w:val="22"/>
              </w:rPr>
            </w:pPr>
          </w:p>
        </w:tc>
      </w:tr>
    </w:tbl>
    <w:p w14:paraId="61661913">
      <w:pPr>
        <w:autoSpaceDE w:val="0"/>
        <w:autoSpaceDN w:val="0"/>
        <w:adjustRightInd w:val="0"/>
        <w:rPr>
          <w:rFonts w:asciiTheme="minorHAnsi" w:hAnsiTheme="minorHAnsi" w:cstheme="minorHAnsi"/>
          <w:color w:val="000000"/>
          <w:sz w:val="22"/>
          <w:szCs w:val="22"/>
        </w:rPr>
      </w:pPr>
    </w:p>
    <w:p w14:paraId="08BB209A">
      <w:pPr>
        <w:autoSpaceDE w:val="0"/>
        <w:autoSpaceDN w:val="0"/>
        <w:adjustRightInd w:val="0"/>
        <w:rPr>
          <w:rFonts w:asciiTheme="minorHAnsi" w:hAnsiTheme="minorHAnsi" w:cstheme="minorHAnsi"/>
          <w:color w:val="000000"/>
          <w:sz w:val="22"/>
          <w:szCs w:val="22"/>
        </w:rPr>
      </w:pPr>
    </w:p>
    <w:p w14:paraId="740E6920">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Datele introduse în secţiunea "Total" din tabelul de mai sus se vor introduce la pct. 1 din tabelul</w:t>
      </w:r>
      <w:r>
        <w:rPr>
          <w:rFonts w:asciiTheme="minorHAnsi" w:hAnsiTheme="minorHAnsi" w:cstheme="minorHAnsi"/>
          <w:b/>
          <w:bCs/>
          <w:color w:val="000000"/>
          <w:sz w:val="22"/>
          <w:szCs w:val="22"/>
        </w:rPr>
        <w:t xml:space="preserve"> </w:t>
      </w:r>
      <w:r>
        <w:rPr>
          <w:rFonts w:asciiTheme="minorHAnsi" w:hAnsiTheme="minorHAnsi" w:cstheme="minorHAnsi"/>
          <w:i/>
          <w:iCs/>
          <w:color w:val="000000"/>
          <w:sz w:val="22"/>
          <w:szCs w:val="22"/>
        </w:rPr>
        <w:t>„Calculul pentru tipurile de întreprinderi partenere sau legate”.</w:t>
      </w:r>
    </w:p>
    <w:p w14:paraId="17855E39">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4"/>
        <w:gridCol w:w="2445"/>
        <w:gridCol w:w="2445"/>
        <w:gridCol w:w="2445"/>
      </w:tblGrid>
      <w:tr w14:paraId="7EBA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779" w:type="dxa"/>
            <w:gridSpan w:val="4"/>
            <w:tcBorders>
              <w:top w:val="single" w:color="auto" w:sz="4" w:space="0"/>
              <w:left w:val="single" w:color="auto" w:sz="4" w:space="0"/>
              <w:bottom w:val="single" w:color="auto" w:sz="4" w:space="0"/>
              <w:right w:val="single" w:color="auto" w:sz="4" w:space="0"/>
            </w:tcBorders>
          </w:tcPr>
          <w:p w14:paraId="5A96568E">
            <w:pPr>
              <w:pStyle w:val="5"/>
              <w:rPr>
                <w:rFonts w:asciiTheme="minorHAnsi" w:hAnsiTheme="minorHAnsi" w:cstheme="minorHAnsi"/>
                <w:color w:val="000000"/>
                <w:sz w:val="22"/>
                <w:szCs w:val="22"/>
              </w:rPr>
            </w:pPr>
            <w:r>
              <w:rPr>
                <w:rFonts w:asciiTheme="minorHAnsi" w:hAnsiTheme="minorHAnsi" w:cstheme="minorHAnsi"/>
                <w:color w:val="000000"/>
                <w:sz w:val="22"/>
                <w:szCs w:val="22"/>
              </w:rPr>
              <w:t>Identificarea întreprinderilor incluse prin consolidare</w:t>
            </w:r>
          </w:p>
        </w:tc>
      </w:tr>
      <w:tr w14:paraId="2C80A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4342D5B9">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Întreprinderea legată </w:t>
            </w:r>
          </w:p>
          <w:p w14:paraId="3F12CCD4">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(denumire/date de identificare)</w:t>
            </w:r>
          </w:p>
        </w:tc>
        <w:tc>
          <w:tcPr>
            <w:tcW w:w="2445" w:type="dxa"/>
            <w:tcBorders>
              <w:top w:val="single" w:color="auto" w:sz="4" w:space="0"/>
              <w:left w:val="single" w:color="auto" w:sz="4" w:space="0"/>
              <w:bottom w:val="single" w:color="auto" w:sz="4" w:space="0"/>
              <w:right w:val="single" w:color="auto" w:sz="4" w:space="0"/>
            </w:tcBorders>
          </w:tcPr>
          <w:p w14:paraId="2FC0ACFC">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Adresa sediului social</w:t>
            </w:r>
          </w:p>
        </w:tc>
        <w:tc>
          <w:tcPr>
            <w:tcW w:w="2445" w:type="dxa"/>
            <w:tcBorders>
              <w:top w:val="single" w:color="auto" w:sz="4" w:space="0"/>
              <w:left w:val="single" w:color="auto" w:sz="4" w:space="0"/>
              <w:bottom w:val="single" w:color="auto" w:sz="4" w:space="0"/>
              <w:right w:val="single" w:color="auto" w:sz="4" w:space="0"/>
            </w:tcBorders>
          </w:tcPr>
          <w:p w14:paraId="1B9BEB0B">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Cod unic de înregistrare </w:t>
            </w:r>
          </w:p>
        </w:tc>
        <w:tc>
          <w:tcPr>
            <w:tcW w:w="2445" w:type="dxa"/>
            <w:tcBorders>
              <w:top w:val="single" w:color="auto" w:sz="4" w:space="0"/>
              <w:left w:val="single" w:color="auto" w:sz="4" w:space="0"/>
              <w:bottom w:val="single" w:color="auto" w:sz="4" w:space="0"/>
              <w:right w:val="single" w:color="auto" w:sz="4" w:space="0"/>
            </w:tcBorders>
          </w:tcPr>
          <w:p w14:paraId="76612B11">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Numele şi prenumele preşedintelui consiliului de administraţie, director general sau echivalent</w:t>
            </w:r>
          </w:p>
        </w:tc>
      </w:tr>
      <w:tr w14:paraId="0225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377B4F3C">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A.</w:t>
            </w:r>
          </w:p>
        </w:tc>
        <w:tc>
          <w:tcPr>
            <w:tcW w:w="2445" w:type="dxa"/>
            <w:tcBorders>
              <w:top w:val="single" w:color="auto" w:sz="4" w:space="0"/>
              <w:left w:val="single" w:color="auto" w:sz="4" w:space="0"/>
              <w:bottom w:val="single" w:color="auto" w:sz="4" w:space="0"/>
              <w:right w:val="single" w:color="auto" w:sz="4" w:space="0"/>
            </w:tcBorders>
          </w:tcPr>
          <w:p w14:paraId="5A37E423">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7E917A4">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4CFCC023">
            <w:pPr>
              <w:autoSpaceDE w:val="0"/>
              <w:autoSpaceDN w:val="0"/>
              <w:adjustRightInd w:val="0"/>
              <w:rPr>
                <w:rFonts w:asciiTheme="minorHAnsi" w:hAnsiTheme="minorHAnsi" w:cstheme="minorHAnsi"/>
                <w:color w:val="000000"/>
                <w:sz w:val="22"/>
                <w:szCs w:val="22"/>
              </w:rPr>
            </w:pPr>
          </w:p>
        </w:tc>
      </w:tr>
      <w:tr w14:paraId="1D1FC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5581840A">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B.</w:t>
            </w:r>
          </w:p>
        </w:tc>
        <w:tc>
          <w:tcPr>
            <w:tcW w:w="2445" w:type="dxa"/>
            <w:tcBorders>
              <w:top w:val="single" w:color="auto" w:sz="4" w:space="0"/>
              <w:left w:val="single" w:color="auto" w:sz="4" w:space="0"/>
              <w:bottom w:val="single" w:color="auto" w:sz="4" w:space="0"/>
              <w:right w:val="single" w:color="auto" w:sz="4" w:space="0"/>
            </w:tcBorders>
          </w:tcPr>
          <w:p w14:paraId="3AB41CE4">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8B32F37">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0AECB34B">
            <w:pPr>
              <w:autoSpaceDE w:val="0"/>
              <w:autoSpaceDN w:val="0"/>
              <w:adjustRightInd w:val="0"/>
              <w:rPr>
                <w:rFonts w:asciiTheme="minorHAnsi" w:hAnsiTheme="minorHAnsi" w:cstheme="minorHAnsi"/>
                <w:color w:val="000000"/>
                <w:sz w:val="22"/>
                <w:szCs w:val="22"/>
              </w:rPr>
            </w:pPr>
          </w:p>
        </w:tc>
      </w:tr>
      <w:tr w14:paraId="3ABB7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43603551">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C.</w:t>
            </w:r>
          </w:p>
        </w:tc>
        <w:tc>
          <w:tcPr>
            <w:tcW w:w="2445" w:type="dxa"/>
            <w:tcBorders>
              <w:top w:val="single" w:color="auto" w:sz="4" w:space="0"/>
              <w:left w:val="single" w:color="auto" w:sz="4" w:space="0"/>
              <w:bottom w:val="single" w:color="auto" w:sz="4" w:space="0"/>
              <w:right w:val="single" w:color="auto" w:sz="4" w:space="0"/>
            </w:tcBorders>
          </w:tcPr>
          <w:p w14:paraId="7049480A">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7E48CB09">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30F83F19">
            <w:pPr>
              <w:autoSpaceDE w:val="0"/>
              <w:autoSpaceDN w:val="0"/>
              <w:adjustRightInd w:val="0"/>
              <w:rPr>
                <w:rFonts w:asciiTheme="minorHAnsi" w:hAnsiTheme="minorHAnsi" w:cstheme="minorHAnsi"/>
                <w:color w:val="000000"/>
                <w:sz w:val="22"/>
                <w:szCs w:val="22"/>
              </w:rPr>
            </w:pPr>
          </w:p>
        </w:tc>
      </w:tr>
      <w:tr w14:paraId="22D0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72F79F4A">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D.</w:t>
            </w:r>
          </w:p>
        </w:tc>
        <w:tc>
          <w:tcPr>
            <w:tcW w:w="2445" w:type="dxa"/>
            <w:tcBorders>
              <w:top w:val="single" w:color="auto" w:sz="4" w:space="0"/>
              <w:left w:val="single" w:color="auto" w:sz="4" w:space="0"/>
              <w:bottom w:val="single" w:color="auto" w:sz="4" w:space="0"/>
              <w:right w:val="single" w:color="auto" w:sz="4" w:space="0"/>
            </w:tcBorders>
          </w:tcPr>
          <w:p w14:paraId="75DAD01B">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2B48B729">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78D154FC">
            <w:pPr>
              <w:autoSpaceDE w:val="0"/>
              <w:autoSpaceDN w:val="0"/>
              <w:adjustRightInd w:val="0"/>
              <w:rPr>
                <w:rFonts w:asciiTheme="minorHAnsi" w:hAnsiTheme="minorHAnsi" w:cstheme="minorHAnsi"/>
                <w:color w:val="000000"/>
                <w:sz w:val="22"/>
                <w:szCs w:val="22"/>
              </w:rPr>
            </w:pPr>
          </w:p>
        </w:tc>
      </w:tr>
      <w:tr w14:paraId="6C40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5E0D5C1E">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E.</w:t>
            </w:r>
          </w:p>
        </w:tc>
        <w:tc>
          <w:tcPr>
            <w:tcW w:w="2445" w:type="dxa"/>
            <w:tcBorders>
              <w:top w:val="single" w:color="auto" w:sz="4" w:space="0"/>
              <w:left w:val="single" w:color="auto" w:sz="4" w:space="0"/>
              <w:bottom w:val="single" w:color="auto" w:sz="4" w:space="0"/>
              <w:right w:val="single" w:color="auto" w:sz="4" w:space="0"/>
            </w:tcBorders>
          </w:tcPr>
          <w:p w14:paraId="6DD7A42B">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2A3AAE2">
            <w:pPr>
              <w:autoSpaceDE w:val="0"/>
              <w:autoSpaceDN w:val="0"/>
              <w:adjustRightInd w:val="0"/>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1ED9915">
            <w:pPr>
              <w:autoSpaceDE w:val="0"/>
              <w:autoSpaceDN w:val="0"/>
              <w:adjustRightInd w:val="0"/>
              <w:rPr>
                <w:rFonts w:asciiTheme="minorHAnsi" w:hAnsiTheme="minorHAnsi" w:cstheme="minorHAnsi"/>
                <w:color w:val="000000"/>
                <w:sz w:val="22"/>
                <w:szCs w:val="22"/>
              </w:rPr>
            </w:pPr>
          </w:p>
        </w:tc>
      </w:tr>
    </w:tbl>
    <w:p w14:paraId="6A85125C">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NOTĂ: </w:t>
      </w:r>
      <w:r>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0AAF6359">
      <w:pPr>
        <w:pStyle w:val="11"/>
        <w:rPr>
          <w:rFonts w:asciiTheme="minorHAnsi" w:hAnsiTheme="minorHAnsi" w:cstheme="minorHAnsi"/>
          <w:sz w:val="22"/>
          <w:szCs w:val="22"/>
        </w:rPr>
      </w:pPr>
    </w:p>
    <w:p w14:paraId="57968E3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b/>
          <w:bCs/>
          <w:color w:val="000000"/>
          <w:sz w:val="22"/>
          <w:szCs w:val="22"/>
        </w:rPr>
        <w:t>Cazul 2</w:t>
      </w:r>
      <w:r>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FB018E0">
      <w:pPr>
        <w:autoSpaceDE w:val="0"/>
        <w:autoSpaceDN w:val="0"/>
        <w:adjustRightInd w:val="0"/>
        <w:jc w:val="center"/>
        <w:rPr>
          <w:rFonts w:asciiTheme="minorHAnsi" w:hAnsiTheme="minorHAnsi" w:cstheme="minorHAnsi"/>
          <w:b/>
          <w:bCs/>
          <w:color w:val="000000"/>
          <w:sz w:val="22"/>
          <w:szCs w:val="22"/>
        </w:rPr>
      </w:pPr>
    </w:p>
    <w:p w14:paraId="0F0DCDF2">
      <w:pPr>
        <w:rPr>
          <w:rFonts w:asciiTheme="minorHAnsi" w:hAnsiTheme="minorHAnsi" w:cstheme="minorHAnsi"/>
          <w:b/>
          <w:i/>
          <w:sz w:val="22"/>
          <w:szCs w:val="22"/>
        </w:rPr>
      </w:pPr>
      <w:r>
        <w:rPr>
          <w:rFonts w:asciiTheme="minorHAnsi" w:hAnsiTheme="minorHAnsi" w:cstheme="minorHAnsi"/>
          <w:b/>
          <w:i/>
          <w:sz w:val="22"/>
          <w:szCs w:val="22"/>
        </w:rPr>
        <w:t>Tabelul B2</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4"/>
        <w:gridCol w:w="2445"/>
        <w:gridCol w:w="2445"/>
        <w:gridCol w:w="2445"/>
      </w:tblGrid>
      <w:tr w14:paraId="7DA4E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1DA7A7C0">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Întreprinderea numărul:</w:t>
            </w:r>
          </w:p>
        </w:tc>
        <w:tc>
          <w:tcPr>
            <w:tcW w:w="2445" w:type="dxa"/>
            <w:tcBorders>
              <w:top w:val="single" w:color="auto" w:sz="4" w:space="0"/>
              <w:left w:val="single" w:color="auto" w:sz="4" w:space="0"/>
              <w:bottom w:val="single" w:color="auto" w:sz="4" w:space="0"/>
              <w:right w:val="single" w:color="auto" w:sz="4" w:space="0"/>
            </w:tcBorders>
          </w:tcPr>
          <w:p w14:paraId="5506ABDA">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Numărul mediu anual de salariaţi</w:t>
            </w:r>
          </w:p>
        </w:tc>
        <w:tc>
          <w:tcPr>
            <w:tcW w:w="2445" w:type="dxa"/>
            <w:tcBorders>
              <w:top w:val="single" w:color="auto" w:sz="4" w:space="0"/>
              <w:left w:val="single" w:color="auto" w:sz="4" w:space="0"/>
              <w:bottom w:val="single" w:color="auto" w:sz="4" w:space="0"/>
              <w:right w:val="single" w:color="auto" w:sz="4" w:space="0"/>
            </w:tcBorders>
          </w:tcPr>
          <w:p w14:paraId="44EBE274">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Cifra de afaceri anuală netă </w:t>
            </w:r>
          </w:p>
          <w:p w14:paraId="7377EC27">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c>
          <w:tcPr>
            <w:tcW w:w="2445" w:type="dxa"/>
            <w:tcBorders>
              <w:top w:val="single" w:color="auto" w:sz="4" w:space="0"/>
              <w:left w:val="single" w:color="auto" w:sz="4" w:space="0"/>
              <w:bottom w:val="single" w:color="auto" w:sz="4" w:space="0"/>
              <w:right w:val="single" w:color="auto" w:sz="4" w:space="0"/>
            </w:tcBorders>
          </w:tcPr>
          <w:p w14:paraId="582E41B5">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Active totale</w:t>
            </w:r>
          </w:p>
          <w:p w14:paraId="0C928A9F">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(mii lei/ mii €)</w:t>
            </w:r>
          </w:p>
        </w:tc>
      </w:tr>
      <w:tr w14:paraId="3072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0724FD53">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Pr>
                <w:rFonts w:asciiTheme="minorHAnsi" w:hAnsiTheme="minorHAnsi" w:cstheme="minorHAnsi"/>
                <w:color w:val="000000"/>
                <w:sz w:val="22"/>
                <w:szCs w:val="22"/>
                <w:vertAlign w:val="superscript"/>
              </w:rPr>
              <w:t>*)</w:t>
            </w:r>
          </w:p>
        </w:tc>
        <w:tc>
          <w:tcPr>
            <w:tcW w:w="2445" w:type="dxa"/>
            <w:tcBorders>
              <w:top w:val="single" w:color="auto" w:sz="4" w:space="0"/>
              <w:left w:val="single" w:color="auto" w:sz="4" w:space="0"/>
              <w:bottom w:val="single" w:color="auto" w:sz="4" w:space="0"/>
              <w:right w:val="single" w:color="auto" w:sz="4" w:space="0"/>
            </w:tcBorders>
          </w:tcPr>
          <w:p w14:paraId="567E4BB2">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5731A21">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10A80E9F">
            <w:pPr>
              <w:autoSpaceDE w:val="0"/>
              <w:autoSpaceDN w:val="0"/>
              <w:adjustRightInd w:val="0"/>
              <w:jc w:val="center"/>
              <w:rPr>
                <w:rFonts w:asciiTheme="minorHAnsi" w:hAnsiTheme="minorHAnsi" w:cstheme="minorHAnsi"/>
                <w:color w:val="000000"/>
                <w:sz w:val="22"/>
                <w:szCs w:val="22"/>
              </w:rPr>
            </w:pPr>
          </w:p>
        </w:tc>
      </w:tr>
      <w:tr w14:paraId="4235C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168C6F6D">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2. </w:t>
            </w:r>
            <w:r>
              <w:rPr>
                <w:rFonts w:asciiTheme="minorHAnsi" w:hAnsiTheme="minorHAnsi" w:cstheme="minorHAnsi"/>
                <w:color w:val="000000"/>
                <w:sz w:val="22"/>
                <w:szCs w:val="22"/>
                <w:vertAlign w:val="superscript"/>
              </w:rPr>
              <w:t>*)</w:t>
            </w:r>
          </w:p>
        </w:tc>
        <w:tc>
          <w:tcPr>
            <w:tcW w:w="2445" w:type="dxa"/>
            <w:tcBorders>
              <w:top w:val="single" w:color="auto" w:sz="4" w:space="0"/>
              <w:left w:val="single" w:color="auto" w:sz="4" w:space="0"/>
              <w:bottom w:val="single" w:color="auto" w:sz="4" w:space="0"/>
              <w:right w:val="single" w:color="auto" w:sz="4" w:space="0"/>
            </w:tcBorders>
          </w:tcPr>
          <w:p w14:paraId="0B6E5870">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31B5DF37">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3958552F">
            <w:pPr>
              <w:autoSpaceDE w:val="0"/>
              <w:autoSpaceDN w:val="0"/>
              <w:adjustRightInd w:val="0"/>
              <w:jc w:val="center"/>
              <w:rPr>
                <w:rFonts w:asciiTheme="minorHAnsi" w:hAnsiTheme="minorHAnsi" w:cstheme="minorHAnsi"/>
                <w:color w:val="000000"/>
                <w:sz w:val="22"/>
                <w:szCs w:val="22"/>
              </w:rPr>
            </w:pPr>
          </w:p>
        </w:tc>
      </w:tr>
      <w:tr w14:paraId="4BB7F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367F5FBC">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3.</w:t>
            </w:r>
            <w:r>
              <w:rPr>
                <w:rFonts w:asciiTheme="minorHAnsi" w:hAnsiTheme="minorHAnsi" w:cstheme="minorHAnsi"/>
                <w:color w:val="000000"/>
                <w:sz w:val="22"/>
                <w:szCs w:val="22"/>
                <w:vertAlign w:val="superscript"/>
              </w:rPr>
              <w:t xml:space="preserve"> *)</w:t>
            </w:r>
          </w:p>
        </w:tc>
        <w:tc>
          <w:tcPr>
            <w:tcW w:w="2445" w:type="dxa"/>
            <w:tcBorders>
              <w:top w:val="single" w:color="auto" w:sz="4" w:space="0"/>
              <w:left w:val="single" w:color="auto" w:sz="4" w:space="0"/>
              <w:bottom w:val="single" w:color="auto" w:sz="4" w:space="0"/>
              <w:right w:val="single" w:color="auto" w:sz="4" w:space="0"/>
            </w:tcBorders>
          </w:tcPr>
          <w:p w14:paraId="1D5698BB">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35698B82">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72830EEF">
            <w:pPr>
              <w:autoSpaceDE w:val="0"/>
              <w:autoSpaceDN w:val="0"/>
              <w:adjustRightInd w:val="0"/>
              <w:jc w:val="center"/>
              <w:rPr>
                <w:rFonts w:asciiTheme="minorHAnsi" w:hAnsiTheme="minorHAnsi" w:cstheme="minorHAnsi"/>
                <w:color w:val="000000"/>
                <w:sz w:val="22"/>
                <w:szCs w:val="22"/>
              </w:rPr>
            </w:pPr>
          </w:p>
        </w:tc>
      </w:tr>
      <w:tr w14:paraId="16D9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20977DF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4.</w:t>
            </w:r>
            <w:r>
              <w:rPr>
                <w:rFonts w:asciiTheme="minorHAnsi" w:hAnsiTheme="minorHAnsi" w:cstheme="minorHAnsi"/>
                <w:color w:val="000000"/>
                <w:sz w:val="22"/>
                <w:szCs w:val="22"/>
                <w:vertAlign w:val="superscript"/>
              </w:rPr>
              <w:t xml:space="preserve"> *)</w:t>
            </w:r>
          </w:p>
        </w:tc>
        <w:tc>
          <w:tcPr>
            <w:tcW w:w="2445" w:type="dxa"/>
            <w:tcBorders>
              <w:top w:val="single" w:color="auto" w:sz="4" w:space="0"/>
              <w:left w:val="single" w:color="auto" w:sz="4" w:space="0"/>
              <w:bottom w:val="single" w:color="auto" w:sz="4" w:space="0"/>
              <w:right w:val="single" w:color="auto" w:sz="4" w:space="0"/>
            </w:tcBorders>
          </w:tcPr>
          <w:p w14:paraId="2E33AB89">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4230E429">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3ADA6D94">
            <w:pPr>
              <w:autoSpaceDE w:val="0"/>
              <w:autoSpaceDN w:val="0"/>
              <w:adjustRightInd w:val="0"/>
              <w:jc w:val="center"/>
              <w:rPr>
                <w:rFonts w:asciiTheme="minorHAnsi" w:hAnsiTheme="minorHAnsi" w:cstheme="minorHAnsi"/>
                <w:color w:val="000000"/>
                <w:sz w:val="22"/>
                <w:szCs w:val="22"/>
              </w:rPr>
            </w:pPr>
          </w:p>
        </w:tc>
      </w:tr>
      <w:tr w14:paraId="0BC91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0CEB1AE4">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5.</w:t>
            </w:r>
            <w:r>
              <w:rPr>
                <w:rFonts w:asciiTheme="minorHAnsi" w:hAnsiTheme="minorHAnsi" w:cstheme="minorHAnsi"/>
                <w:color w:val="000000"/>
                <w:sz w:val="22"/>
                <w:szCs w:val="22"/>
                <w:vertAlign w:val="superscript"/>
              </w:rPr>
              <w:t xml:space="preserve"> *)</w:t>
            </w:r>
          </w:p>
        </w:tc>
        <w:tc>
          <w:tcPr>
            <w:tcW w:w="2445" w:type="dxa"/>
            <w:tcBorders>
              <w:top w:val="single" w:color="auto" w:sz="4" w:space="0"/>
              <w:left w:val="single" w:color="auto" w:sz="4" w:space="0"/>
              <w:bottom w:val="single" w:color="auto" w:sz="4" w:space="0"/>
              <w:right w:val="single" w:color="auto" w:sz="4" w:space="0"/>
            </w:tcBorders>
          </w:tcPr>
          <w:p w14:paraId="2D7B6602">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6AAD5557">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43D3DF9B">
            <w:pPr>
              <w:autoSpaceDE w:val="0"/>
              <w:autoSpaceDN w:val="0"/>
              <w:adjustRightInd w:val="0"/>
              <w:jc w:val="center"/>
              <w:rPr>
                <w:rFonts w:asciiTheme="minorHAnsi" w:hAnsiTheme="minorHAnsi" w:cstheme="minorHAnsi"/>
                <w:color w:val="000000"/>
                <w:sz w:val="22"/>
                <w:szCs w:val="22"/>
              </w:rPr>
            </w:pPr>
          </w:p>
        </w:tc>
      </w:tr>
      <w:tr w14:paraId="7E4E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4" w:type="dxa"/>
            <w:tcBorders>
              <w:top w:val="single" w:color="auto" w:sz="4" w:space="0"/>
              <w:left w:val="single" w:color="auto" w:sz="4" w:space="0"/>
              <w:bottom w:val="single" w:color="auto" w:sz="4" w:space="0"/>
              <w:right w:val="single" w:color="auto" w:sz="4" w:space="0"/>
            </w:tcBorders>
          </w:tcPr>
          <w:p w14:paraId="714B6A13">
            <w:pPr>
              <w:pStyle w:val="6"/>
              <w:rPr>
                <w:rFonts w:asciiTheme="minorHAnsi" w:hAnsiTheme="minorHAnsi" w:cstheme="minorHAnsi"/>
                <w:sz w:val="22"/>
                <w:szCs w:val="22"/>
              </w:rPr>
            </w:pPr>
            <w:r>
              <w:rPr>
                <w:rFonts w:asciiTheme="minorHAnsi" w:hAnsiTheme="minorHAnsi" w:cstheme="minorHAnsi"/>
                <w:sz w:val="22"/>
                <w:szCs w:val="22"/>
              </w:rPr>
              <w:t>Total</w:t>
            </w:r>
          </w:p>
        </w:tc>
        <w:tc>
          <w:tcPr>
            <w:tcW w:w="2445" w:type="dxa"/>
            <w:tcBorders>
              <w:top w:val="single" w:color="auto" w:sz="4" w:space="0"/>
              <w:left w:val="single" w:color="auto" w:sz="4" w:space="0"/>
              <w:bottom w:val="single" w:color="auto" w:sz="4" w:space="0"/>
              <w:right w:val="single" w:color="auto" w:sz="4" w:space="0"/>
            </w:tcBorders>
          </w:tcPr>
          <w:p w14:paraId="7C9ED88F">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4E242EBC">
            <w:pPr>
              <w:autoSpaceDE w:val="0"/>
              <w:autoSpaceDN w:val="0"/>
              <w:adjustRightInd w:val="0"/>
              <w:jc w:val="center"/>
              <w:rPr>
                <w:rFonts w:asciiTheme="minorHAnsi" w:hAnsiTheme="minorHAnsi" w:cstheme="minorHAnsi"/>
                <w:color w:val="000000"/>
                <w:sz w:val="22"/>
                <w:szCs w:val="22"/>
              </w:rPr>
            </w:pPr>
          </w:p>
        </w:tc>
        <w:tc>
          <w:tcPr>
            <w:tcW w:w="2445" w:type="dxa"/>
            <w:tcBorders>
              <w:top w:val="single" w:color="auto" w:sz="4" w:space="0"/>
              <w:left w:val="single" w:color="auto" w:sz="4" w:space="0"/>
              <w:bottom w:val="single" w:color="auto" w:sz="4" w:space="0"/>
              <w:right w:val="single" w:color="auto" w:sz="4" w:space="0"/>
            </w:tcBorders>
          </w:tcPr>
          <w:p w14:paraId="53015C4B">
            <w:pPr>
              <w:autoSpaceDE w:val="0"/>
              <w:autoSpaceDN w:val="0"/>
              <w:adjustRightInd w:val="0"/>
              <w:jc w:val="center"/>
              <w:rPr>
                <w:rFonts w:asciiTheme="minorHAnsi" w:hAnsiTheme="minorHAnsi" w:cstheme="minorHAnsi"/>
                <w:color w:val="000000"/>
                <w:sz w:val="22"/>
                <w:szCs w:val="22"/>
              </w:rPr>
            </w:pPr>
          </w:p>
        </w:tc>
      </w:tr>
    </w:tbl>
    <w:p w14:paraId="76021B54">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Ataşaţi câte o "fişă privind legătura dintre întreprinderi" pentru fiecare întreprindere.</w:t>
      </w:r>
    </w:p>
    <w:p w14:paraId="491DC9ED">
      <w:pPr>
        <w:autoSpaceDE w:val="0"/>
        <w:autoSpaceDN w:val="0"/>
        <w:adjustRightInd w:val="0"/>
        <w:jc w:val="center"/>
        <w:rPr>
          <w:rFonts w:asciiTheme="minorHAnsi" w:hAnsiTheme="minorHAnsi" w:cstheme="minorHAnsi"/>
          <w:color w:val="000000"/>
          <w:sz w:val="22"/>
          <w:szCs w:val="22"/>
        </w:rPr>
      </w:pPr>
    </w:p>
    <w:p w14:paraId="498C33F0">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NOTĂ</w:t>
      </w:r>
    </w:p>
    <w:p w14:paraId="3B452948">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Datele rezultate în secţiunea "Total" din tabelul de mai sus se vor introduce la pct. 3 din tabelul „</w:t>
      </w:r>
      <w:r>
        <w:rPr>
          <w:rFonts w:asciiTheme="minorHAnsi" w:hAnsiTheme="minorHAnsi" w:cstheme="minorHAnsi"/>
          <w:i/>
          <w:iCs/>
          <w:color w:val="000000"/>
          <w:sz w:val="22"/>
          <w:szCs w:val="22"/>
        </w:rPr>
        <w:t>Calculul pentru tipurile de întreprinderi partenere sau legate”</w:t>
      </w:r>
      <w:r>
        <w:rPr>
          <w:rFonts w:asciiTheme="minorHAnsi" w:hAnsiTheme="minorHAnsi" w:cstheme="minorHAnsi"/>
          <w:color w:val="000000"/>
          <w:sz w:val="22"/>
          <w:szCs w:val="22"/>
        </w:rPr>
        <w:t xml:space="preserve"> (privind întreprinderile legate) </w:t>
      </w:r>
    </w:p>
    <w:p w14:paraId="2D1985CB">
      <w:pPr>
        <w:autoSpaceDE w:val="0"/>
        <w:autoSpaceDN w:val="0"/>
        <w:adjustRightInd w:val="0"/>
        <w:rPr>
          <w:rFonts w:asciiTheme="minorHAnsi" w:hAnsiTheme="minorHAnsi" w:cstheme="minorHAnsi"/>
          <w:color w:val="000000"/>
          <w:sz w:val="22"/>
          <w:szCs w:val="22"/>
        </w:rPr>
      </w:pPr>
    </w:p>
    <w:p w14:paraId="546A1A3A">
      <w:pPr>
        <w:ind w:left="2160" w:hanging="2160"/>
        <w:rPr>
          <w:rFonts w:asciiTheme="minorHAnsi" w:hAnsiTheme="minorHAnsi" w:cstheme="minorHAnsi"/>
          <w:sz w:val="22"/>
          <w:szCs w:val="22"/>
        </w:rPr>
      </w:pPr>
    </w:p>
    <w:p w14:paraId="023CA682">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7A3B4F80">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FIŞA</w:t>
      </w:r>
    </w:p>
    <w:p w14:paraId="7788C7CE">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privind legătura dintre întreprinderi nr. .............. din tabelul B2, secţiunea B</w:t>
      </w:r>
    </w:p>
    <w:p w14:paraId="0406CD1D">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(numai pentru întreprinderile legate care nu sunt incluse în situaţiile financiare anuale consolidate)</w:t>
      </w:r>
    </w:p>
    <w:p w14:paraId="6F6F671A">
      <w:pPr>
        <w:autoSpaceDE w:val="0"/>
        <w:autoSpaceDN w:val="0"/>
        <w:adjustRightInd w:val="0"/>
        <w:rPr>
          <w:rFonts w:asciiTheme="minorHAnsi" w:hAnsiTheme="minorHAnsi" w:cstheme="minorHAnsi"/>
          <w:color w:val="000000"/>
          <w:sz w:val="22"/>
          <w:szCs w:val="22"/>
        </w:rPr>
      </w:pPr>
    </w:p>
    <w:p w14:paraId="24BE652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1. Date de identificare a întreprinderii</w:t>
      </w:r>
    </w:p>
    <w:p w14:paraId="6CA2DBCC">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Denumirea întreprinderii ____________________________________________________________</w:t>
      </w:r>
    </w:p>
    <w:p w14:paraId="7EAE51DC">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Adresa sediului social ______________________________________________________________</w:t>
      </w:r>
    </w:p>
    <w:p w14:paraId="7A1A67BD">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Codul unic de înregistrare ___________________________________________________________</w:t>
      </w:r>
    </w:p>
    <w:p w14:paraId="3D7D6002">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Numele, prenumele şi funcţia ________________________________________________________</w:t>
      </w:r>
    </w:p>
    <w:p w14:paraId="7B9939E8">
      <w:pPr>
        <w:autoSpaceDE w:val="0"/>
        <w:autoSpaceDN w:val="0"/>
        <w:adjustRightInd w:val="0"/>
        <w:ind w:left="2124" w:firstLine="708"/>
        <w:rPr>
          <w:rFonts w:asciiTheme="minorHAnsi" w:hAnsiTheme="minorHAnsi" w:cstheme="minorHAnsi"/>
          <w:color w:val="000000"/>
          <w:sz w:val="22"/>
          <w:szCs w:val="22"/>
          <w:vertAlign w:val="superscript"/>
        </w:rPr>
      </w:pPr>
      <w:r>
        <w:rPr>
          <w:rFonts w:asciiTheme="minorHAnsi" w:hAnsiTheme="minorHAnsi" w:cstheme="minorHAnsi"/>
          <w:color w:val="000000"/>
          <w:sz w:val="22"/>
          <w:szCs w:val="22"/>
          <w:vertAlign w:val="superscript"/>
        </w:rPr>
        <w:t xml:space="preserve">preşedintelui consiliului de administraţie, directorului general sau echivalent    </w:t>
      </w:r>
    </w:p>
    <w:p w14:paraId="621A4FA2">
      <w:pPr>
        <w:autoSpaceDE w:val="0"/>
        <w:autoSpaceDN w:val="0"/>
        <w:adjustRightInd w:val="0"/>
        <w:rPr>
          <w:rFonts w:asciiTheme="minorHAnsi" w:hAnsiTheme="minorHAnsi" w:cstheme="minorHAnsi"/>
          <w:b/>
          <w:bCs/>
          <w:color w:val="000000"/>
          <w:sz w:val="22"/>
          <w:szCs w:val="22"/>
        </w:rPr>
      </w:pPr>
    </w:p>
    <w:p w14:paraId="6EE24C01">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2.Date referitoare la întreprindere</w:t>
      </w:r>
    </w:p>
    <w:p w14:paraId="52956FCD">
      <w:pPr>
        <w:autoSpaceDE w:val="0"/>
        <w:autoSpaceDN w:val="0"/>
        <w:adjustRightInd w:val="0"/>
        <w:ind w:left="360"/>
        <w:rPr>
          <w:rFonts w:asciiTheme="minorHAnsi" w:hAnsiTheme="minorHAnsi" w:cstheme="minorHAnsi"/>
          <w:b/>
          <w:bCs/>
          <w:color w:val="000000"/>
          <w:sz w:val="22"/>
          <w:szCs w:val="22"/>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9"/>
        <w:gridCol w:w="2400"/>
        <w:gridCol w:w="2400"/>
        <w:gridCol w:w="2400"/>
      </w:tblGrid>
      <w:tr w14:paraId="00F46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99" w:type="dxa"/>
            <w:gridSpan w:val="4"/>
            <w:tcBorders>
              <w:top w:val="single" w:color="auto" w:sz="4" w:space="0"/>
              <w:left w:val="single" w:color="auto" w:sz="4" w:space="0"/>
              <w:bottom w:val="single" w:color="auto" w:sz="4" w:space="0"/>
              <w:right w:val="single" w:color="auto" w:sz="4" w:space="0"/>
            </w:tcBorders>
          </w:tcPr>
          <w:p w14:paraId="6D349DD9">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Perioada de referinţă</w:t>
            </w:r>
            <w:r>
              <w:rPr>
                <w:rFonts w:asciiTheme="minorHAnsi" w:hAnsiTheme="minorHAnsi" w:cstheme="minorHAnsi"/>
                <w:b/>
                <w:bCs/>
                <w:sz w:val="22"/>
                <w:szCs w:val="22"/>
                <w:highlight w:val="yellow"/>
              </w:rPr>
              <w:t xml:space="preserve"> </w:t>
            </w:r>
          </w:p>
        </w:tc>
      </w:tr>
      <w:tr w14:paraId="5F287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14D8419B">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3F8B6721">
            <w:pPr>
              <w:autoSpaceDE w:val="0"/>
              <w:autoSpaceDN w:val="0"/>
              <w:adjustRightInd w:val="0"/>
              <w:jc w:val="center"/>
              <w:rPr>
                <w:rFonts w:asciiTheme="minorHAnsi" w:hAnsiTheme="minorHAnsi" w:cstheme="minorHAnsi"/>
                <w:b/>
                <w:bCs/>
                <w:color w:val="000000"/>
                <w:sz w:val="22"/>
                <w:szCs w:val="22"/>
                <w:vertAlign w:val="superscript"/>
              </w:rPr>
            </w:pPr>
            <w:r>
              <w:rPr>
                <w:rFonts w:asciiTheme="minorHAnsi" w:hAnsiTheme="minorHAnsi" w:cstheme="minorHAnsi"/>
                <w:b/>
                <w:bCs/>
                <w:color w:val="000000"/>
                <w:sz w:val="22"/>
                <w:szCs w:val="22"/>
              </w:rPr>
              <w:t>Numărul mediu anual de salariaţi</w:t>
            </w:r>
            <w:r>
              <w:rPr>
                <w:rStyle w:val="13"/>
                <w:rFonts w:asciiTheme="minorHAnsi" w:hAnsiTheme="minorHAnsi" w:cstheme="minorHAnsi"/>
                <w:b/>
                <w:bCs/>
                <w:color w:val="000000"/>
                <w:sz w:val="22"/>
                <w:szCs w:val="22"/>
              </w:rPr>
              <w:footnoteReference w:id="9"/>
            </w:r>
          </w:p>
        </w:tc>
        <w:tc>
          <w:tcPr>
            <w:tcW w:w="2400" w:type="dxa"/>
            <w:tcBorders>
              <w:top w:val="single" w:color="auto" w:sz="4" w:space="0"/>
              <w:left w:val="single" w:color="auto" w:sz="4" w:space="0"/>
              <w:bottom w:val="single" w:color="auto" w:sz="4" w:space="0"/>
              <w:right w:val="single" w:color="auto" w:sz="4" w:space="0"/>
            </w:tcBorders>
          </w:tcPr>
          <w:p w14:paraId="69ECED27">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Cifra de afaceri anuală netă </w:t>
            </w:r>
          </w:p>
          <w:p w14:paraId="2219CE02">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(mii lei/ mii €)</w:t>
            </w:r>
          </w:p>
        </w:tc>
        <w:tc>
          <w:tcPr>
            <w:tcW w:w="2400" w:type="dxa"/>
            <w:tcBorders>
              <w:top w:val="single" w:color="auto" w:sz="4" w:space="0"/>
              <w:left w:val="single" w:color="auto" w:sz="4" w:space="0"/>
              <w:bottom w:val="single" w:color="auto" w:sz="4" w:space="0"/>
              <w:right w:val="single" w:color="auto" w:sz="4" w:space="0"/>
            </w:tcBorders>
          </w:tcPr>
          <w:p w14:paraId="6AFC2118">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Active totale</w:t>
            </w:r>
          </w:p>
          <w:p w14:paraId="037DEA13">
            <w:pPr>
              <w:autoSpaceDE w:val="0"/>
              <w:autoSpaceDN w:val="0"/>
              <w:adjustRightInd w:val="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(mii lei/ mii €)</w:t>
            </w:r>
          </w:p>
        </w:tc>
      </w:tr>
      <w:tr w14:paraId="0D8E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tcBorders>
              <w:top w:val="single" w:color="auto" w:sz="4" w:space="0"/>
              <w:left w:val="single" w:color="auto" w:sz="4" w:space="0"/>
              <w:bottom w:val="single" w:color="auto" w:sz="4" w:space="0"/>
              <w:right w:val="single" w:color="auto" w:sz="4" w:space="0"/>
            </w:tcBorders>
          </w:tcPr>
          <w:p w14:paraId="53B78393">
            <w:pPr>
              <w:autoSpaceDE w:val="0"/>
              <w:autoSpaceDN w:val="0"/>
              <w:adjustRightInd w:val="0"/>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Total</w:t>
            </w:r>
          </w:p>
        </w:tc>
        <w:tc>
          <w:tcPr>
            <w:tcW w:w="2400" w:type="dxa"/>
            <w:tcBorders>
              <w:top w:val="single" w:color="auto" w:sz="4" w:space="0"/>
              <w:left w:val="single" w:color="auto" w:sz="4" w:space="0"/>
              <w:bottom w:val="single" w:color="auto" w:sz="4" w:space="0"/>
              <w:right w:val="single" w:color="auto" w:sz="4" w:space="0"/>
            </w:tcBorders>
          </w:tcPr>
          <w:p w14:paraId="5AB39D23">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22926F47">
            <w:pPr>
              <w:autoSpaceDE w:val="0"/>
              <w:autoSpaceDN w:val="0"/>
              <w:adjustRightInd w:val="0"/>
              <w:rPr>
                <w:rFonts w:asciiTheme="minorHAnsi" w:hAnsiTheme="minorHAnsi" w:cstheme="minorHAnsi"/>
                <w:b/>
                <w:bCs/>
                <w:color w:val="000000"/>
                <w:sz w:val="22"/>
                <w:szCs w:val="22"/>
              </w:rPr>
            </w:pPr>
          </w:p>
        </w:tc>
        <w:tc>
          <w:tcPr>
            <w:tcW w:w="2400" w:type="dxa"/>
            <w:tcBorders>
              <w:top w:val="single" w:color="auto" w:sz="4" w:space="0"/>
              <w:left w:val="single" w:color="auto" w:sz="4" w:space="0"/>
              <w:bottom w:val="single" w:color="auto" w:sz="4" w:space="0"/>
              <w:right w:val="single" w:color="auto" w:sz="4" w:space="0"/>
            </w:tcBorders>
          </w:tcPr>
          <w:p w14:paraId="14D9CDF6">
            <w:pPr>
              <w:autoSpaceDE w:val="0"/>
              <w:autoSpaceDN w:val="0"/>
              <w:adjustRightInd w:val="0"/>
              <w:rPr>
                <w:rFonts w:asciiTheme="minorHAnsi" w:hAnsiTheme="minorHAnsi" w:cstheme="minorHAnsi"/>
                <w:b/>
                <w:bCs/>
                <w:color w:val="000000"/>
                <w:sz w:val="22"/>
                <w:szCs w:val="22"/>
              </w:rPr>
            </w:pPr>
          </w:p>
        </w:tc>
      </w:tr>
    </w:tbl>
    <w:p w14:paraId="7B9EDADD">
      <w:pPr>
        <w:autoSpaceDE w:val="0"/>
        <w:autoSpaceDN w:val="0"/>
        <w:adjustRightInd w:val="0"/>
        <w:rPr>
          <w:rFonts w:asciiTheme="minorHAnsi" w:hAnsiTheme="minorHAnsi" w:cstheme="minorHAnsi"/>
          <w:color w:val="000000"/>
          <w:sz w:val="22"/>
          <w:szCs w:val="22"/>
        </w:rPr>
      </w:pPr>
    </w:p>
    <w:p w14:paraId="70171B45">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 Datele trebuie introduse în tabelul B2 din </w:t>
      </w:r>
      <w:r>
        <w:rPr>
          <w:rFonts w:asciiTheme="minorHAnsi" w:hAnsiTheme="minorHAnsi" w:cstheme="minorHAnsi"/>
          <w:color w:val="000000"/>
          <w:sz w:val="22"/>
          <w:szCs w:val="22"/>
          <w:u w:val="single"/>
        </w:rPr>
        <w:t>secţiunea B</w:t>
      </w:r>
      <w:r>
        <w:rPr>
          <w:rFonts w:asciiTheme="minorHAnsi" w:hAnsiTheme="minorHAnsi" w:cstheme="minorHAnsi"/>
          <w:color w:val="000000"/>
          <w:sz w:val="22"/>
          <w:szCs w:val="22"/>
        </w:rPr>
        <w:t>.</w:t>
      </w:r>
    </w:p>
    <w:p w14:paraId="0FFA09EE">
      <w:pPr>
        <w:autoSpaceDE w:val="0"/>
        <w:autoSpaceDN w:val="0"/>
        <w:adjustRightInd w:val="0"/>
        <w:rPr>
          <w:rFonts w:asciiTheme="minorHAnsi" w:hAnsiTheme="minorHAnsi" w:cstheme="minorHAnsi"/>
          <w:color w:val="000000"/>
          <w:sz w:val="22"/>
          <w:szCs w:val="22"/>
        </w:rPr>
      </w:pPr>
    </w:p>
    <w:p w14:paraId="1378EA0F">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b/>
          <w:color w:val="000000"/>
          <w:sz w:val="22"/>
          <w:szCs w:val="22"/>
        </w:rPr>
        <w:t>NOTĂ:</w:t>
      </w:r>
      <w:r>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5ED70D3C">
      <w:pPr>
        <w:pStyle w:val="11"/>
        <w:jc w:val="both"/>
        <w:rPr>
          <w:rFonts w:asciiTheme="minorHAnsi" w:hAnsiTheme="minorHAnsi" w:cstheme="minorHAnsi"/>
          <w:sz w:val="22"/>
          <w:szCs w:val="22"/>
        </w:rPr>
      </w:pPr>
      <w:r>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5196E65E">
      <w:pPr>
        <w:jc w:val="both"/>
        <w:rPr>
          <w:rFonts w:asciiTheme="minorHAnsi" w:hAnsiTheme="minorHAnsi" w:cstheme="minorHAnsi"/>
          <w:sz w:val="22"/>
          <w:szCs w:val="22"/>
        </w:rPr>
      </w:pPr>
    </w:p>
    <w:p w14:paraId="4B568A0A">
      <w:pPr>
        <w:ind w:left="2160" w:hanging="2160"/>
        <w:jc w:val="both"/>
        <w:rPr>
          <w:rFonts w:asciiTheme="minorHAnsi" w:hAnsiTheme="minorHAnsi" w:cstheme="minorHAnsi"/>
          <w:sz w:val="22"/>
          <w:szCs w:val="22"/>
        </w:rPr>
      </w:pPr>
    </w:p>
    <w:p w14:paraId="73A7ADF9">
      <w:pPr>
        <w:rPr>
          <w:rFonts w:asciiTheme="minorHAnsi" w:hAnsiTheme="minorHAnsi" w:cstheme="minorHAnsi"/>
          <w:sz w:val="22"/>
          <w:szCs w:val="22"/>
        </w:rPr>
      </w:pPr>
    </w:p>
    <w:sectPr>
      <w:headerReference r:id="rId7" w:type="first"/>
      <w:footerReference r:id="rId10" w:type="first"/>
      <w:headerReference r:id="rId5" w:type="default"/>
      <w:footerReference r:id="rId8" w:type="default"/>
      <w:headerReference r:id="rId6" w:type="even"/>
      <w:footerReference r:id="rId9" w:type="even"/>
      <w:pgSz w:w="11906" w:h="16838"/>
      <w:pgMar w:top="720" w:right="926" w:bottom="1138" w:left="1411" w:header="562" w:footer="562"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Wingdings 2">
    <w:panose1 w:val="05020102010507070707"/>
    <w:charset w:val="02"/>
    <w:family w:val="roman"/>
    <w:pitch w:val="default"/>
    <w:sig w:usb0="00000000" w:usb1="00000000" w:usb2="00000000" w:usb3="00000000" w:csb0="80000000" w:csb1="00000000"/>
  </w:font>
  <w:font w:name="Symbol">
    <w:panose1 w:val="05050102010706020507"/>
    <w:charset w:val="02"/>
    <w:family w:val="roman"/>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0873961"/>
      <w:docPartObj>
        <w:docPartGallery w:val="AutoText"/>
      </w:docPartObj>
    </w:sdtPr>
    <w:sdtContent>
      <w:p w14:paraId="12A8A0C6">
        <w:pPr>
          <w:pStyle w:val="12"/>
          <w:jc w:val="center"/>
        </w:pPr>
        <w:r>
          <w:fldChar w:fldCharType="begin"/>
        </w:r>
        <w:r>
          <w:instrText xml:space="preserve"> PAGE   \* MERGEFORMAT </w:instrText>
        </w:r>
        <w:r>
          <w:fldChar w:fldCharType="separate"/>
        </w:r>
        <w:r>
          <w:t>9</w:t>
        </w:r>
        <w:r>
          <w:fldChar w:fldCharType="end"/>
        </w:r>
      </w:p>
    </w:sdtContent>
  </w:sdt>
  <w:p w14:paraId="4F4192BF">
    <w:pPr>
      <w:pStyle w:val="12"/>
    </w:pPr>
  </w:p>
  <w:p w14:paraId="4B2F26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C6AE7">
    <w:pPr>
      <w:pStyle w:val="12"/>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14:paraId="477173AC">
    <w:pPr>
      <w:pStyle w:val="12"/>
      <w:ind w:right="360"/>
    </w:pPr>
  </w:p>
  <w:p w14:paraId="6BBBF0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002FD">
    <w:pPr>
      <w:pStyle w:val="12"/>
      <w:pBdr>
        <w:top w:val="single" w:color="auto" w:sz="4" w:space="1"/>
      </w:pBd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pPr>
        <w:spacing w:before="0" w:after="0" w:line="240" w:lineRule="auto"/>
      </w:pPr>
      <w:r>
        <w:separator/>
      </w:r>
    </w:p>
  </w:footnote>
  <w:footnote w:type="continuationSeparator" w:id="21">
    <w:p>
      <w:pPr>
        <w:spacing w:before="0" w:after="0" w:line="240" w:lineRule="auto"/>
      </w:pPr>
      <w:r>
        <w:continuationSeparator/>
      </w:r>
    </w:p>
  </w:footnote>
  <w:footnote w:id="0">
    <w:p w14:paraId="2A974638">
      <w:pPr>
        <w:pStyle w:val="14"/>
        <w:jc w:val="both"/>
        <w:rPr>
          <w:sz w:val="16"/>
        </w:rPr>
      </w:pPr>
      <w:r>
        <w:rPr>
          <w:rStyle w:val="13"/>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modificările si completările ulterioare.</w:t>
      </w:r>
    </w:p>
  </w:footnote>
  <w:footnote w:id="1">
    <w:p w14:paraId="4D029D05">
      <w:pPr>
        <w:autoSpaceDE w:val="0"/>
        <w:autoSpaceDN w:val="0"/>
        <w:adjustRightInd w:val="0"/>
        <w:rPr>
          <w:sz w:val="16"/>
        </w:rPr>
      </w:pPr>
      <w:r>
        <w:rPr>
          <w:rStyle w:val="13"/>
          <w:b/>
          <w:sz w:val="16"/>
        </w:rPr>
        <w:footnoteRef/>
      </w:r>
      <w:r>
        <w:rPr>
          <w:b/>
          <w:sz w:val="16"/>
        </w:rPr>
        <w:t xml:space="preserve"> </w:t>
      </w:r>
      <w:r>
        <w:rPr>
          <w:sz w:val="16"/>
        </w:rPr>
        <w:t>Datele cu privire la numărul mediu anual de salariaţi, cifra de afaceri anuală netă şi activele totale sunt cele realizate în ultimul exerciţiu financiar raportate în situaţiile financiare anuale aprobate de acţionari sau asociaţi.</w:t>
      </w:r>
      <w:r>
        <w:rPr>
          <w:i/>
          <w:iCs/>
          <w:sz w:val="28"/>
          <w:szCs w:val="28"/>
        </w:rPr>
        <w:t xml:space="preserve"> </w:t>
      </w:r>
      <w:r>
        <w:rPr>
          <w:sz w:val="16"/>
        </w:rPr>
        <w:t>În cazul întreprinderilor nou înfiinţate datele cu privire la numărul mediu anual de salariaţi, cifra de afaceri anuală netă şi activele totale se determină şi se declară pe propria răspundere.</w:t>
      </w:r>
    </w:p>
  </w:footnote>
  <w:footnote w:id="2">
    <w:p w14:paraId="213AED79">
      <w:pPr>
        <w:autoSpaceDE w:val="0"/>
        <w:autoSpaceDN w:val="0"/>
        <w:adjustRightInd w:val="0"/>
        <w:jc w:val="both"/>
        <w:rPr>
          <w:sz w:val="16"/>
        </w:rPr>
      </w:pPr>
      <w:r>
        <w:rPr>
          <w:rStyle w:val="13"/>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footnote>
  <w:footnote w:id="3">
    <w:p w14:paraId="4EEE1B2A">
      <w:pPr>
        <w:autoSpaceDE w:val="0"/>
        <w:autoSpaceDN w:val="0"/>
        <w:adjustRightInd w:val="0"/>
        <w:jc w:val="both"/>
        <w:rPr>
          <w:sz w:val="16"/>
          <w:szCs w:val="28"/>
        </w:rPr>
      </w:pPr>
      <w:r>
        <w:rPr>
          <w:rStyle w:val="13"/>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03C81C35">
      <w:pPr>
        <w:pStyle w:val="14"/>
        <w:jc w:val="both"/>
        <w:rPr>
          <w:sz w:val="16"/>
        </w:rPr>
      </w:pPr>
    </w:p>
    <w:p w14:paraId="26AABD99">
      <w:pPr>
        <w:pStyle w:val="14"/>
        <w:rPr>
          <w:sz w:val="16"/>
        </w:rPr>
      </w:pPr>
    </w:p>
  </w:footnote>
  <w:footnote w:id="4">
    <w:p w14:paraId="63D2C0CD">
      <w:pPr>
        <w:pStyle w:val="14"/>
        <w:jc w:val="both"/>
        <w:rPr>
          <w:lang w:val="fr-FR"/>
        </w:rPr>
      </w:pPr>
      <w:r>
        <w:rPr>
          <w:rStyle w:val="13"/>
        </w:rPr>
        <w:footnoteRef/>
      </w:r>
      <w:r>
        <w:t xml:space="preserve"> </w:t>
      </w:r>
      <w:r>
        <w:rPr>
          <w:sz w:val="16"/>
          <w:szCs w:val="24"/>
        </w:rPr>
        <w:t>În cazul în care în situaţiile financiare anuale consolidate nu există date privind numărul de personal, calculul se face prin cumularea datelor de la întreprinderile legate.</w:t>
      </w:r>
    </w:p>
  </w:footnote>
  <w:footnote w:id="5">
    <w:p w14:paraId="2ECF9C5D">
      <w:pPr>
        <w:autoSpaceDE w:val="0"/>
        <w:autoSpaceDN w:val="0"/>
        <w:adjustRightInd w:val="0"/>
        <w:rPr>
          <w:lang w:val="fr-FR"/>
        </w:rPr>
      </w:pPr>
      <w:r>
        <w:rPr>
          <w:rStyle w:val="13"/>
        </w:rPr>
        <w:footnoteRef/>
      </w:r>
      <w:r>
        <w:t xml:space="preserve"> </w:t>
      </w:r>
      <w:r>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6">
    <w:p w14:paraId="0771EDBB">
      <w:pPr>
        <w:pStyle w:val="14"/>
        <w:rPr>
          <w:sz w:val="18"/>
          <w:szCs w:val="28"/>
        </w:rPr>
      </w:pPr>
      <w:r>
        <w:rPr>
          <w:rStyle w:val="13"/>
        </w:rPr>
        <w:footnoteRef/>
      </w:r>
      <w:r>
        <w:t xml:space="preserve"> </w:t>
      </w:r>
      <w:r>
        <w:rPr>
          <w:sz w:val="16"/>
          <w:szCs w:val="24"/>
        </w:rPr>
        <w:t>Active totale reprezintă active imobilizate + active circulante + cheltuieli în avans</w:t>
      </w:r>
    </w:p>
  </w:footnote>
  <w:footnote w:id="7">
    <w:p w14:paraId="001D9FB2">
      <w:pPr>
        <w:pStyle w:val="14"/>
        <w:jc w:val="both"/>
        <w:rPr>
          <w:sz w:val="18"/>
        </w:rPr>
      </w:pPr>
      <w:r>
        <w:rPr>
          <w:rStyle w:val="13"/>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Pr>
          <w:sz w:val="18"/>
        </w:rPr>
        <w:t>şi completările ulterioare .</w:t>
      </w:r>
    </w:p>
  </w:footnote>
  <w:footnote w:id="8">
    <w:p w14:paraId="6473AF50">
      <w:pPr>
        <w:pStyle w:val="14"/>
        <w:jc w:val="both"/>
      </w:pPr>
      <w:r>
        <w:rPr>
          <w:rStyle w:val="13"/>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9">
    <w:p w14:paraId="708402C5">
      <w:pPr>
        <w:pStyle w:val="14"/>
        <w:jc w:val="both"/>
        <w:rPr>
          <w:sz w:val="16"/>
          <w:szCs w:val="16"/>
        </w:rPr>
      </w:pPr>
      <w:r>
        <w:rPr>
          <w:rStyle w:val="13"/>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5907D11C">
      <w:pPr>
        <w:pStyle w:val="1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1B6D2"/>
  <w:p w14:paraId="24D8F232">
    <w:pPr>
      <w:pStyle w:val="15"/>
      <w:ind w:right="360"/>
    </w:pPr>
  </w:p>
  <w:p w14:paraId="1332DE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6DA26">
    <w:pPr>
      <w:pStyle w:val="15"/>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14:paraId="16F33851">
    <w:pPr>
      <w:pStyle w:val="15"/>
      <w:ind w:right="360"/>
    </w:pPr>
  </w:p>
  <w:p w14:paraId="321EDF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1007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6"/>
      <w:gridCol w:w="6030"/>
      <w:gridCol w:w="1440"/>
    </w:tblGrid>
    <w:tr w14:paraId="51393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vMerge w:val="restart"/>
          <w:shd w:val="clear" w:color="auto" w:fill="auto"/>
        </w:tcPr>
        <w:p w14:paraId="0E8FCF39">
          <w:pPr>
            <w:pStyle w:val="15"/>
            <w:jc w:val="center"/>
            <w:rPr>
              <w:rFonts w:ascii="Calibri" w:hAnsi="Calibri" w:cs="Calibri"/>
            </w:rPr>
          </w:pPr>
        </w:p>
        <w:p w14:paraId="242DAD41">
          <w:pPr>
            <w:pStyle w:val="15"/>
            <w:jc w:val="center"/>
            <w:rPr>
              <w:rFonts w:ascii="Calibri" w:hAnsi="Calibri" w:cs="Calibri"/>
              <w:lang/>
            </w:rPr>
          </w:pPr>
          <w:r>
            <w:rPr>
              <w:rFonts w:ascii="Calibri" w:hAnsi="Calibri" w:cs="Calibri"/>
            </w:rPr>
            <w:t xml:space="preserve">Agenția pentru Finanțarea Investițiilor Rurale </w:t>
          </w:r>
        </w:p>
      </w:tc>
      <w:tc>
        <w:tcPr>
          <w:tcW w:w="6030" w:type="dxa"/>
          <w:vMerge w:val="restart"/>
          <w:shd w:val="clear" w:color="auto" w:fill="auto"/>
        </w:tcPr>
        <w:p w14:paraId="54CFEB72">
          <w:pPr>
            <w:pStyle w:val="15"/>
            <w:jc w:val="center"/>
            <w:rPr>
              <w:rFonts w:ascii="Calibri" w:hAnsi="Calibri" w:cs="Calibri"/>
              <w:lang/>
            </w:rPr>
          </w:pPr>
        </w:p>
        <w:p w14:paraId="47413DB7">
          <w:pPr>
            <w:pStyle w:val="28"/>
            <w:spacing w:before="0" w:after="120"/>
            <w:ind w:left="0" w:right="0"/>
            <w:jc w:val="center"/>
            <w:rPr>
              <w:rFonts w:cs="Arial" w:asciiTheme="minorHAnsi" w:hAnsiTheme="minorHAnsi"/>
              <w:b/>
              <w:sz w:val="16"/>
              <w:szCs w:val="16"/>
            </w:rPr>
          </w:pPr>
          <w:r>
            <w:rPr>
              <w:rFonts w:cs="Arial" w:asciiTheme="minorHAnsi" w:hAnsiTheme="minorHAnsi"/>
              <w:b/>
              <w:sz w:val="16"/>
              <w:szCs w:val="16"/>
            </w:rPr>
            <w:t>Procedură operațională</w:t>
          </w:r>
        </w:p>
        <w:p w14:paraId="49E1DB0C">
          <w:pPr>
            <w:pStyle w:val="28"/>
            <w:spacing w:before="0" w:after="120"/>
            <w:ind w:left="0" w:right="0"/>
            <w:jc w:val="center"/>
            <w:rPr>
              <w:rFonts w:cs="Arial" w:asciiTheme="minorHAnsi" w:hAnsiTheme="minorHAnsi"/>
              <w:b/>
              <w:sz w:val="16"/>
              <w:szCs w:val="16"/>
            </w:rPr>
          </w:pPr>
          <w:r>
            <w:rPr>
              <w:rFonts w:cs="Arial" w:asciiTheme="minorHAnsi" w:hAnsiTheme="minorHAnsi"/>
              <w:b/>
              <w:sz w:val="16"/>
              <w:szCs w:val="16"/>
            </w:rPr>
            <w:t xml:space="preserve">privind gestionarea conflictului de interese la nivelul </w:t>
          </w:r>
        </w:p>
        <w:p w14:paraId="79B7CC7E">
          <w:pPr>
            <w:pStyle w:val="28"/>
            <w:spacing w:before="0" w:after="120"/>
            <w:ind w:left="0" w:right="0"/>
            <w:jc w:val="center"/>
            <w:rPr>
              <w:rFonts w:cs="Arial" w:asciiTheme="minorHAnsi" w:hAnsiTheme="minorHAnsi"/>
              <w:b/>
              <w:sz w:val="16"/>
              <w:szCs w:val="16"/>
            </w:rPr>
          </w:pPr>
          <w:r>
            <w:rPr>
              <w:rFonts w:cs="Arial" w:asciiTheme="minorHAnsi" w:hAnsiTheme="minorHAnsi"/>
              <w:b/>
              <w:sz w:val="16"/>
              <w:szCs w:val="16"/>
            </w:rPr>
            <w:t>Agenției pentru Finanțarea Investițiilor Rurale</w:t>
          </w:r>
        </w:p>
        <w:p w14:paraId="4730C49D">
          <w:pPr>
            <w:pStyle w:val="15"/>
            <w:jc w:val="center"/>
            <w:rPr>
              <w:rFonts w:ascii="Calibri" w:hAnsi="Calibri" w:cs="Calibri"/>
            </w:rPr>
          </w:pPr>
        </w:p>
      </w:tc>
      <w:tc>
        <w:tcPr>
          <w:tcW w:w="1440" w:type="dxa"/>
          <w:shd w:val="clear" w:color="auto" w:fill="auto"/>
        </w:tcPr>
        <w:p w14:paraId="7226C3AD">
          <w:pPr>
            <w:pStyle w:val="15"/>
            <w:rPr>
              <w:rFonts w:ascii="Calibri" w:hAnsi="Calibri" w:cs="Calibri"/>
              <w:lang/>
            </w:rPr>
          </w:pPr>
          <w:r>
            <w:rPr>
              <w:rFonts w:ascii="Calibri" w:hAnsi="Calibri" w:cs="Calibri"/>
              <w:lang/>
            </w:rPr>
            <w:t>Ediţia 1</w:t>
          </w:r>
        </w:p>
      </w:tc>
    </w:tr>
    <w:tr w14:paraId="2B21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606" w:type="dxa"/>
          <w:vMerge w:val="continue"/>
          <w:shd w:val="clear" w:color="auto" w:fill="auto"/>
        </w:tcPr>
        <w:p w14:paraId="13DEE8CB">
          <w:pPr>
            <w:pStyle w:val="15"/>
            <w:rPr>
              <w:rFonts w:ascii="Calibri" w:hAnsi="Calibri" w:cs="Calibri"/>
              <w:lang/>
            </w:rPr>
          </w:pPr>
        </w:p>
      </w:tc>
      <w:tc>
        <w:tcPr>
          <w:tcW w:w="6030" w:type="dxa"/>
          <w:vMerge w:val="continue"/>
          <w:shd w:val="clear" w:color="auto" w:fill="auto"/>
        </w:tcPr>
        <w:p w14:paraId="27F7C31B">
          <w:pPr>
            <w:pStyle w:val="15"/>
            <w:rPr>
              <w:rFonts w:ascii="Calibri" w:hAnsi="Calibri" w:cs="Calibri"/>
              <w:lang/>
            </w:rPr>
          </w:pPr>
        </w:p>
      </w:tc>
      <w:tc>
        <w:tcPr>
          <w:tcW w:w="1440" w:type="dxa"/>
          <w:vMerge w:val="restart"/>
          <w:shd w:val="clear" w:color="auto" w:fill="auto"/>
        </w:tcPr>
        <w:p w14:paraId="0C1EB9D1">
          <w:pPr>
            <w:pStyle w:val="15"/>
            <w:rPr>
              <w:rFonts w:ascii="Calibri" w:hAnsi="Calibri" w:cs="Calibri"/>
              <w:lang/>
            </w:rPr>
          </w:pPr>
          <w:r>
            <w:rPr>
              <w:rFonts w:ascii="Calibri" w:hAnsi="Calibri" w:cs="Calibri"/>
              <w:lang/>
            </w:rPr>
            <w:t>Revizia 0</w:t>
          </w:r>
        </w:p>
      </w:tc>
    </w:tr>
    <w:tr w14:paraId="121A5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606" w:type="dxa"/>
          <w:vMerge w:val="restart"/>
          <w:shd w:val="clear" w:color="auto" w:fill="auto"/>
        </w:tcPr>
        <w:p w14:paraId="578D444D">
          <w:pPr>
            <w:pStyle w:val="15"/>
            <w:jc w:val="center"/>
            <w:rPr>
              <w:rFonts w:ascii="Calibri" w:hAnsi="Calibri" w:cs="Calibri"/>
              <w:lang/>
            </w:rPr>
          </w:pPr>
        </w:p>
      </w:tc>
      <w:tc>
        <w:tcPr>
          <w:tcW w:w="6030" w:type="dxa"/>
          <w:vMerge w:val="continue"/>
          <w:shd w:val="clear" w:color="auto" w:fill="auto"/>
        </w:tcPr>
        <w:p w14:paraId="38EEFBB8">
          <w:pPr>
            <w:pStyle w:val="15"/>
            <w:rPr>
              <w:rFonts w:ascii="Calibri" w:hAnsi="Calibri" w:cs="Calibri"/>
              <w:lang/>
            </w:rPr>
          </w:pPr>
        </w:p>
      </w:tc>
      <w:tc>
        <w:tcPr>
          <w:tcW w:w="1440" w:type="dxa"/>
          <w:vMerge w:val="continue"/>
          <w:shd w:val="clear" w:color="auto" w:fill="auto"/>
        </w:tcPr>
        <w:p w14:paraId="52D59D46">
          <w:pPr>
            <w:pStyle w:val="15"/>
            <w:rPr>
              <w:rFonts w:ascii="Calibri" w:hAnsi="Calibri" w:cs="Calibri"/>
              <w:lang/>
            </w:rPr>
          </w:pPr>
        </w:p>
      </w:tc>
    </w:tr>
    <w:tr w14:paraId="322B0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6" w:type="dxa"/>
          <w:vMerge w:val="continue"/>
          <w:shd w:val="clear" w:color="auto" w:fill="auto"/>
        </w:tcPr>
        <w:p w14:paraId="2DE40E2C">
          <w:pPr>
            <w:pStyle w:val="15"/>
            <w:rPr>
              <w:rFonts w:ascii="Calibri" w:hAnsi="Calibri" w:cs="Calibri"/>
            </w:rPr>
          </w:pPr>
        </w:p>
      </w:tc>
      <w:tc>
        <w:tcPr>
          <w:tcW w:w="6030" w:type="dxa"/>
          <w:vMerge w:val="continue"/>
          <w:shd w:val="clear" w:color="auto" w:fill="auto"/>
        </w:tcPr>
        <w:p w14:paraId="634D975B">
          <w:pPr>
            <w:pStyle w:val="15"/>
            <w:rPr>
              <w:rFonts w:ascii="Calibri" w:hAnsi="Calibri" w:cs="Calibri"/>
            </w:rPr>
          </w:pPr>
        </w:p>
      </w:tc>
      <w:tc>
        <w:tcPr>
          <w:tcW w:w="1440" w:type="dxa"/>
          <w:shd w:val="clear" w:color="auto" w:fill="auto"/>
        </w:tcPr>
        <w:p w14:paraId="6A58A8A4">
          <w:pPr>
            <w:pStyle w:val="15"/>
            <w:rPr>
              <w:rFonts w:ascii="Calibri" w:hAnsi="Calibri" w:cs="Calibri"/>
            </w:rPr>
          </w:pPr>
          <w:r>
            <w:rPr>
              <w:rFonts w:ascii="Calibri" w:hAnsi="Calibri" w:cs="Calibri"/>
            </w:rPr>
            <w:t>Exemplar nr. 1</w:t>
          </w:r>
        </w:p>
      </w:tc>
    </w:tr>
  </w:tbl>
  <w:p w14:paraId="05D6D666">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3272C"/>
    <w:multiLevelType w:val="multilevel"/>
    <w:tmpl w:val="36C3272C"/>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5FC24D86"/>
    <w:multiLevelType w:val="multilevel"/>
    <w:tmpl w:val="5FC24D8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ngela HARASENIUC">
    <w15:presenceInfo w15:providerId="AD" w15:userId="S-1-5-21-955442363-214915585-1614844132-15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1"/>
  <w:documentProtection w:enforcement="0"/>
  <w:defaultTabStop w:val="720"/>
  <w:characterSpacingControl w:val="doNotCompress"/>
  <w:footnotePr>
    <w:footnote w:id="20"/>
    <w:footnote w:id="2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9E"/>
    <w:rsid w:val="00173BD2"/>
    <w:rsid w:val="00261605"/>
    <w:rsid w:val="00365D33"/>
    <w:rsid w:val="003C48D7"/>
    <w:rsid w:val="0054429E"/>
    <w:rsid w:val="005C4E0C"/>
    <w:rsid w:val="006C2184"/>
    <w:rsid w:val="00756261"/>
    <w:rsid w:val="0075772A"/>
    <w:rsid w:val="008D09CF"/>
    <w:rsid w:val="009E78A8"/>
    <w:rsid w:val="00B72150"/>
    <w:rsid w:val="00D251AF"/>
    <w:rsid w:val="00DD6D2F"/>
    <w:rsid w:val="00E141B4"/>
    <w:rsid w:val="00E55221"/>
    <w:rsid w:val="00E95E4F"/>
    <w:rsid w:val="00EC26F7"/>
    <w:rsid w:val="00FB7C74"/>
    <w:rsid w:val="152D3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0" w:semiHidden="0" w:name="heading 4"/>
    <w:lsdException w:qFormat="1" w:unhideWhenUsed="0" w:uiPriority="0" w:semiHidden="0"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SimSun" w:cs="Times New Roman"/>
      <w:sz w:val="24"/>
      <w:szCs w:val="24"/>
      <w:lang w:val="ro-RO" w:eastAsia="en-US" w:bidi="ar-SA"/>
    </w:rPr>
  </w:style>
  <w:style w:type="paragraph" w:styleId="2">
    <w:name w:val="heading 1"/>
    <w:basedOn w:val="1"/>
    <w:next w:val="1"/>
    <w:link w:val="18"/>
    <w:qFormat/>
    <w:uiPriority w:val="0"/>
    <w:pPr>
      <w:keepNext/>
      <w:spacing w:before="240" w:after="60"/>
      <w:outlineLvl w:val="0"/>
    </w:pPr>
    <w:rPr>
      <w:rFonts w:cs="Arial" w:asciiTheme="minorHAnsi" w:hAnsiTheme="minorHAnsi"/>
      <w:b/>
      <w:bCs/>
      <w:kern w:val="32"/>
      <w:szCs w:val="32"/>
    </w:rPr>
  </w:style>
  <w:style w:type="paragraph" w:styleId="3">
    <w:name w:val="heading 2"/>
    <w:basedOn w:val="1"/>
    <w:next w:val="1"/>
    <w:link w:val="19"/>
    <w:qFormat/>
    <w:uiPriority w:val="0"/>
    <w:pPr>
      <w:keepNext/>
      <w:jc w:val="center"/>
      <w:outlineLvl w:val="1"/>
    </w:pPr>
    <w:rPr>
      <w:rFonts w:asciiTheme="minorHAnsi" w:hAnsiTheme="minorHAnsi"/>
      <w:b/>
      <w:bCs/>
      <w:szCs w:val="28"/>
      <w:lang w:val="en-US"/>
    </w:rPr>
  </w:style>
  <w:style w:type="paragraph" w:styleId="4">
    <w:name w:val="heading 4"/>
    <w:basedOn w:val="1"/>
    <w:next w:val="1"/>
    <w:link w:val="20"/>
    <w:qFormat/>
    <w:uiPriority w:val="0"/>
    <w:pPr>
      <w:keepNext/>
      <w:outlineLvl w:val="3"/>
    </w:pPr>
    <w:rPr>
      <w:b/>
      <w:bCs/>
      <w:sz w:val="28"/>
      <w:szCs w:val="28"/>
      <w:lang w:eastAsia="ro-RO"/>
    </w:rPr>
  </w:style>
  <w:style w:type="paragraph" w:styleId="5">
    <w:name w:val="heading 5"/>
    <w:basedOn w:val="1"/>
    <w:next w:val="1"/>
    <w:link w:val="21"/>
    <w:qFormat/>
    <w:uiPriority w:val="0"/>
    <w:pPr>
      <w:spacing w:before="240" w:after="60"/>
      <w:outlineLvl w:val="4"/>
    </w:pPr>
    <w:rPr>
      <w:b/>
      <w:bCs/>
      <w:i/>
      <w:iCs/>
      <w:sz w:val="26"/>
      <w:szCs w:val="26"/>
    </w:rPr>
  </w:style>
  <w:style w:type="paragraph" w:styleId="6">
    <w:name w:val="heading 7"/>
    <w:basedOn w:val="1"/>
    <w:next w:val="1"/>
    <w:link w:val="22"/>
    <w:qFormat/>
    <w:uiPriority w:val="0"/>
    <w:pPr>
      <w:keepNext/>
      <w:outlineLvl w:val="6"/>
    </w:pPr>
    <w:rPr>
      <w:b/>
      <w:bCs/>
      <w:color w:val="000000"/>
      <w:sz w:val="20"/>
      <w:szCs w:val="20"/>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Balloon Text"/>
    <w:basedOn w:val="1"/>
    <w:link w:val="32"/>
    <w:semiHidden/>
    <w:unhideWhenUsed/>
    <w:qFormat/>
    <w:uiPriority w:val="99"/>
    <w:rPr>
      <w:rFonts w:ascii="Segoe UI" w:hAnsi="Segoe UI" w:cs="Segoe UI"/>
      <w:sz w:val="18"/>
      <w:szCs w:val="18"/>
    </w:rPr>
  </w:style>
  <w:style w:type="paragraph" w:styleId="10">
    <w:name w:val="Body Text"/>
    <w:basedOn w:val="1"/>
    <w:link w:val="24"/>
    <w:qFormat/>
    <w:uiPriority w:val="0"/>
    <w:pPr>
      <w:spacing w:after="120"/>
    </w:pPr>
  </w:style>
  <w:style w:type="paragraph" w:styleId="11">
    <w:name w:val="Body Text 3"/>
    <w:basedOn w:val="1"/>
    <w:link w:val="26"/>
    <w:qFormat/>
    <w:uiPriority w:val="0"/>
    <w:pPr>
      <w:spacing w:after="120"/>
    </w:pPr>
    <w:rPr>
      <w:sz w:val="16"/>
      <w:szCs w:val="16"/>
    </w:rPr>
  </w:style>
  <w:style w:type="paragraph" w:styleId="12">
    <w:name w:val="footer"/>
    <w:basedOn w:val="1"/>
    <w:link w:val="25"/>
    <w:qFormat/>
    <w:uiPriority w:val="99"/>
    <w:pPr>
      <w:tabs>
        <w:tab w:val="center" w:pos="4320"/>
        <w:tab w:val="right" w:pos="8640"/>
      </w:tabs>
    </w:pPr>
    <w:rPr>
      <w:sz w:val="20"/>
      <w:szCs w:val="20"/>
      <w:lang w:val="en-US"/>
    </w:rPr>
  </w:style>
  <w:style w:type="character" w:styleId="13">
    <w:name w:val="footnote reference"/>
    <w:qFormat/>
    <w:uiPriority w:val="0"/>
    <w:rPr>
      <w:rFonts w:ascii="Times New Roman" w:hAnsi="Times New Roman" w:cs="Times New Roman"/>
      <w:vertAlign w:val="superscript"/>
    </w:rPr>
  </w:style>
  <w:style w:type="paragraph" w:styleId="14">
    <w:name w:val="footnote text"/>
    <w:basedOn w:val="1"/>
    <w:link w:val="27"/>
    <w:qFormat/>
    <w:uiPriority w:val="0"/>
    <w:pPr>
      <w:widowControl w:val="0"/>
    </w:pPr>
    <w:rPr>
      <w:rFonts w:ascii="Arial" w:hAnsi="Arial" w:cs="Arial"/>
      <w:sz w:val="20"/>
      <w:szCs w:val="20"/>
    </w:rPr>
  </w:style>
  <w:style w:type="paragraph" w:styleId="15">
    <w:name w:val="header"/>
    <w:basedOn w:val="1"/>
    <w:link w:val="23"/>
    <w:qFormat/>
    <w:uiPriority w:val="0"/>
    <w:pPr>
      <w:tabs>
        <w:tab w:val="center" w:pos="4320"/>
        <w:tab w:val="right" w:pos="8640"/>
      </w:tabs>
    </w:pPr>
    <w:rPr>
      <w:sz w:val="20"/>
      <w:szCs w:val="20"/>
      <w:lang w:val="en-US"/>
    </w:rPr>
  </w:style>
  <w:style w:type="character" w:styleId="16">
    <w:name w:val="Hyperlink"/>
    <w:qFormat/>
    <w:uiPriority w:val="99"/>
    <w:rPr>
      <w:color w:val="0000FF"/>
      <w:u w:val="single"/>
    </w:rPr>
  </w:style>
  <w:style w:type="character" w:styleId="17">
    <w:name w:val="page number"/>
    <w:qFormat/>
    <w:uiPriority w:val="0"/>
    <w:rPr>
      <w:rFonts w:ascii="Times New Roman" w:hAnsi="Times New Roman" w:cs="Times New Roman"/>
    </w:rPr>
  </w:style>
  <w:style w:type="character" w:customStyle="1" w:styleId="18">
    <w:name w:val="Heading 1 Char"/>
    <w:basedOn w:val="7"/>
    <w:link w:val="2"/>
    <w:qFormat/>
    <w:uiPriority w:val="0"/>
    <w:rPr>
      <w:rFonts w:eastAsia="SimSun" w:cs="Arial"/>
      <w:b/>
      <w:bCs/>
      <w:kern w:val="32"/>
      <w:sz w:val="24"/>
      <w:szCs w:val="32"/>
      <w:lang w:val="ro-RO"/>
    </w:rPr>
  </w:style>
  <w:style w:type="character" w:customStyle="1" w:styleId="19">
    <w:name w:val="Heading 2 Char"/>
    <w:basedOn w:val="7"/>
    <w:link w:val="3"/>
    <w:qFormat/>
    <w:uiPriority w:val="0"/>
    <w:rPr>
      <w:rFonts w:eastAsia="SimSun" w:cs="Times New Roman"/>
      <w:b/>
      <w:bCs/>
      <w:sz w:val="24"/>
      <w:szCs w:val="28"/>
    </w:rPr>
  </w:style>
  <w:style w:type="character" w:customStyle="1" w:styleId="20">
    <w:name w:val="Heading 4 Char"/>
    <w:basedOn w:val="7"/>
    <w:link w:val="4"/>
    <w:qFormat/>
    <w:uiPriority w:val="0"/>
    <w:rPr>
      <w:rFonts w:ascii="Times New Roman" w:hAnsi="Times New Roman" w:eastAsia="SimSun" w:cs="Times New Roman"/>
      <w:b/>
      <w:bCs/>
      <w:sz w:val="28"/>
      <w:szCs w:val="28"/>
      <w:lang w:val="ro-RO" w:eastAsia="ro-RO"/>
    </w:rPr>
  </w:style>
  <w:style w:type="character" w:customStyle="1" w:styleId="21">
    <w:name w:val="Heading 5 Char"/>
    <w:basedOn w:val="7"/>
    <w:link w:val="5"/>
    <w:qFormat/>
    <w:uiPriority w:val="0"/>
    <w:rPr>
      <w:rFonts w:ascii="Times New Roman" w:hAnsi="Times New Roman" w:eastAsia="SimSun" w:cs="Times New Roman"/>
      <w:b/>
      <w:bCs/>
      <w:i/>
      <w:iCs/>
      <w:sz w:val="26"/>
      <w:szCs w:val="26"/>
      <w:lang w:val="ro-RO"/>
    </w:rPr>
  </w:style>
  <w:style w:type="character" w:customStyle="1" w:styleId="22">
    <w:name w:val="Heading 7 Char"/>
    <w:basedOn w:val="7"/>
    <w:link w:val="6"/>
    <w:qFormat/>
    <w:uiPriority w:val="0"/>
    <w:rPr>
      <w:rFonts w:ascii="Times New Roman" w:hAnsi="Times New Roman" w:eastAsia="SimSun" w:cs="Times New Roman"/>
      <w:b/>
      <w:bCs/>
      <w:color w:val="000000"/>
      <w:sz w:val="20"/>
      <w:szCs w:val="20"/>
      <w:lang w:val="ro-RO"/>
    </w:rPr>
  </w:style>
  <w:style w:type="character" w:customStyle="1" w:styleId="23">
    <w:name w:val="Header Char"/>
    <w:basedOn w:val="7"/>
    <w:link w:val="15"/>
    <w:qFormat/>
    <w:uiPriority w:val="0"/>
    <w:rPr>
      <w:rFonts w:ascii="Times New Roman" w:hAnsi="Times New Roman" w:eastAsia="SimSun" w:cs="Times New Roman"/>
      <w:sz w:val="20"/>
      <w:szCs w:val="20"/>
    </w:rPr>
  </w:style>
  <w:style w:type="character" w:customStyle="1" w:styleId="24">
    <w:name w:val="Body Text Char"/>
    <w:basedOn w:val="7"/>
    <w:link w:val="10"/>
    <w:qFormat/>
    <w:uiPriority w:val="0"/>
    <w:rPr>
      <w:rFonts w:ascii="Times New Roman" w:hAnsi="Times New Roman" w:eastAsia="SimSun" w:cs="Times New Roman"/>
      <w:sz w:val="24"/>
      <w:szCs w:val="24"/>
      <w:lang w:val="ro-RO"/>
    </w:rPr>
  </w:style>
  <w:style w:type="character" w:customStyle="1" w:styleId="25">
    <w:name w:val="Footer Char"/>
    <w:basedOn w:val="7"/>
    <w:link w:val="12"/>
    <w:qFormat/>
    <w:uiPriority w:val="99"/>
    <w:rPr>
      <w:rFonts w:ascii="Times New Roman" w:hAnsi="Times New Roman" w:eastAsia="SimSun" w:cs="Times New Roman"/>
      <w:sz w:val="20"/>
      <w:szCs w:val="20"/>
    </w:rPr>
  </w:style>
  <w:style w:type="character" w:customStyle="1" w:styleId="26">
    <w:name w:val="Body Text 3 Char"/>
    <w:basedOn w:val="7"/>
    <w:link w:val="11"/>
    <w:qFormat/>
    <w:uiPriority w:val="0"/>
    <w:rPr>
      <w:rFonts w:ascii="Times New Roman" w:hAnsi="Times New Roman" w:eastAsia="SimSun" w:cs="Times New Roman"/>
      <w:sz w:val="16"/>
      <w:szCs w:val="16"/>
      <w:lang w:val="ro-RO"/>
    </w:rPr>
  </w:style>
  <w:style w:type="character" w:customStyle="1" w:styleId="27">
    <w:name w:val="Footnote Text Char"/>
    <w:basedOn w:val="7"/>
    <w:link w:val="14"/>
    <w:qFormat/>
    <w:uiPriority w:val="0"/>
    <w:rPr>
      <w:rFonts w:ascii="Arial" w:hAnsi="Arial" w:eastAsia="SimSun" w:cs="Arial"/>
      <w:sz w:val="20"/>
      <w:szCs w:val="20"/>
      <w:lang w:val="ro-RO"/>
    </w:rPr>
  </w:style>
  <w:style w:type="paragraph" w:customStyle="1" w:styleId="28">
    <w:name w:val="Normal (Web)2"/>
    <w:basedOn w:val="1"/>
    <w:link w:val="30"/>
    <w:qFormat/>
    <w:uiPriority w:val="0"/>
    <w:pPr>
      <w:spacing w:before="105" w:after="105"/>
      <w:ind w:left="105" w:right="105"/>
    </w:pPr>
    <w:rPr>
      <w:rFonts w:eastAsia="Times New Roman"/>
    </w:rPr>
  </w:style>
  <w:style w:type="paragraph" w:styleId="29">
    <w:name w:val="List Paragraph"/>
    <w:basedOn w:val="1"/>
    <w:link w:val="31"/>
    <w:qFormat/>
    <w:uiPriority w:val="34"/>
    <w:pPr>
      <w:ind w:left="720"/>
    </w:pPr>
  </w:style>
  <w:style w:type="character" w:customStyle="1" w:styleId="30">
    <w:name w:val="Normal (Web)2 Char"/>
    <w:link w:val="28"/>
    <w:qFormat/>
    <w:uiPriority w:val="0"/>
    <w:rPr>
      <w:rFonts w:ascii="Times New Roman" w:hAnsi="Times New Roman" w:eastAsia="Times New Roman" w:cs="Times New Roman"/>
      <w:sz w:val="24"/>
      <w:szCs w:val="24"/>
      <w:lang w:val="ro-RO"/>
    </w:rPr>
  </w:style>
  <w:style w:type="character" w:customStyle="1" w:styleId="31">
    <w:name w:val="List Paragraph Char"/>
    <w:link w:val="29"/>
    <w:qFormat/>
    <w:locked/>
    <w:uiPriority w:val="34"/>
    <w:rPr>
      <w:rFonts w:ascii="Times New Roman" w:hAnsi="Times New Roman" w:eastAsia="SimSun" w:cs="Times New Roman"/>
      <w:sz w:val="24"/>
      <w:szCs w:val="24"/>
      <w:lang w:val="ro-RO"/>
    </w:rPr>
  </w:style>
  <w:style w:type="character" w:customStyle="1" w:styleId="32">
    <w:name w:val="Balloon Text Char"/>
    <w:basedOn w:val="7"/>
    <w:link w:val="9"/>
    <w:semiHidden/>
    <w:qFormat/>
    <w:uiPriority w:val="99"/>
    <w:rPr>
      <w:rFonts w:ascii="Segoe UI" w:hAnsi="Segoe UI" w:eastAsia="SimSun" w:cs="Segoe UI"/>
      <w:sz w:val="18"/>
      <w:szCs w:val="18"/>
      <w:lang w:val="ro-RO"/>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1957</Words>
  <Characters>11158</Characters>
  <Lines>92</Lines>
  <Paragraphs>26</Paragraphs>
  <TotalTime>15</TotalTime>
  <ScaleCrop>false</ScaleCrop>
  <LinksUpToDate>false</LinksUpToDate>
  <CharactersWithSpaces>13089</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2025-03-19T15:02:00Z</dcterms:created>
  <dc:creator>Ecaterina BAROS</dc:creator>
  <cp:lastModifiedBy>Ag1</cp:lastModifiedBy>
  <dcterms:modified xsi:type="dcterms:W3CDTF">2025-08-07T10:52:15Z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434BC567FBE64922AAFD0807317B99FE_13</vt:lpwstr>
  </property>
</Properties>
</file>